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CA58AA" w14:textId="77777777" w:rsidR="006B4064" w:rsidRPr="00C51A6D" w:rsidRDefault="006B4064" w:rsidP="00E578AB">
      <w:pPr>
        <w:pStyle w:val="af6"/>
        <w:snapToGrid w:val="0"/>
        <w:spacing w:line="360" w:lineRule="auto"/>
        <w:rPr>
          <w:rFonts w:ascii="仿宋_GB2312" w:eastAsia="仿宋_GB2312" w:hAnsi="宋体"/>
          <w:b/>
          <w:bCs/>
          <w:color w:val="000000"/>
          <w:sz w:val="32"/>
          <w:szCs w:val="32"/>
        </w:rPr>
      </w:pPr>
      <w:r w:rsidRPr="00C51A6D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《</w:t>
      </w:r>
      <w:r w:rsidR="0092371B" w:rsidRPr="0092371B">
        <w:rPr>
          <w:rFonts w:ascii="仿宋_GB2312" w:eastAsia="仿宋_GB2312" w:hAnsi="宋体" w:cs="仿宋_GB2312"/>
          <w:b/>
          <w:bCs/>
          <w:color w:val="000000"/>
          <w:sz w:val="32"/>
          <w:szCs w:val="32"/>
        </w:rPr>
        <w:t>医疗</w:t>
      </w:r>
      <w:r w:rsidR="0092371B">
        <w:rPr>
          <w:rFonts w:ascii="仿宋_GB2312" w:eastAsia="仿宋_GB2312" w:hAnsi="宋体" w:cs="仿宋_GB2312" w:hint="eastAsia"/>
          <w:b/>
          <w:bCs/>
          <w:color w:val="000000"/>
          <w:sz w:val="32"/>
          <w:szCs w:val="32"/>
        </w:rPr>
        <w:t>保健</w:t>
      </w:r>
      <w:r w:rsidR="0092371B" w:rsidRPr="0092371B">
        <w:rPr>
          <w:rFonts w:ascii="仿宋_GB2312" w:eastAsia="仿宋_GB2312" w:hAnsi="宋体" w:cs="仿宋_GB2312"/>
          <w:b/>
          <w:bCs/>
          <w:color w:val="000000"/>
          <w:sz w:val="32"/>
          <w:szCs w:val="32"/>
        </w:rPr>
        <w:t>产品的无菌加工 第2部分:</w:t>
      </w:r>
      <w:r w:rsidR="0092371B">
        <w:rPr>
          <w:rFonts w:ascii="仿宋_GB2312" w:eastAsia="仿宋_GB2312" w:hAnsi="宋体" w:cs="仿宋_GB2312"/>
          <w:b/>
          <w:bCs/>
          <w:color w:val="000000"/>
          <w:sz w:val="32"/>
          <w:szCs w:val="32"/>
        </w:rPr>
        <w:t xml:space="preserve"> </w:t>
      </w:r>
      <w:r w:rsidR="0092371B">
        <w:rPr>
          <w:rFonts w:ascii="仿宋_GB2312" w:eastAsia="仿宋_GB2312" w:hAnsi="宋体" w:cs="仿宋_GB2312" w:hint="eastAsia"/>
          <w:b/>
          <w:bCs/>
          <w:color w:val="000000"/>
          <w:sz w:val="32"/>
          <w:szCs w:val="32"/>
        </w:rPr>
        <w:t>除菌</w:t>
      </w:r>
      <w:r w:rsidR="0092371B" w:rsidRPr="0092371B">
        <w:rPr>
          <w:rFonts w:ascii="仿宋_GB2312" w:eastAsia="仿宋_GB2312" w:hAnsi="宋体" w:cs="仿宋_GB2312"/>
          <w:b/>
          <w:bCs/>
          <w:color w:val="000000"/>
          <w:sz w:val="32"/>
          <w:szCs w:val="32"/>
        </w:rPr>
        <w:t>过滤</w:t>
      </w:r>
      <w:r w:rsidRPr="00C51A6D">
        <w:rPr>
          <w:rFonts w:ascii="仿宋_GB2312" w:eastAsia="仿宋_GB2312" w:cs="仿宋_GB2312" w:hint="eastAsia"/>
          <w:b/>
          <w:bCs/>
          <w:color w:val="000000"/>
          <w:sz w:val="32"/>
          <w:szCs w:val="32"/>
        </w:rPr>
        <w:t>》</w:t>
      </w:r>
    </w:p>
    <w:p w14:paraId="1AB83545" w14:textId="77777777" w:rsidR="006B4064" w:rsidRPr="00C51A6D" w:rsidRDefault="0092371B" w:rsidP="00E578AB">
      <w:pPr>
        <w:pStyle w:val="af6"/>
        <w:snapToGrid w:val="0"/>
        <w:spacing w:line="360" w:lineRule="auto"/>
        <w:rPr>
          <w:rFonts w:ascii="仿宋_GB2312" w:eastAsia="仿宋_GB2312" w:hAnsi="宋体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color w:val="000000"/>
          <w:sz w:val="32"/>
          <w:szCs w:val="32"/>
        </w:rPr>
        <w:t>医疗器械行业</w:t>
      </w:r>
      <w:r w:rsidR="006B4064" w:rsidRPr="00C51A6D">
        <w:rPr>
          <w:rFonts w:ascii="仿宋_GB2312" w:eastAsia="仿宋_GB2312" w:hAnsi="宋体" w:cs="仿宋_GB2312" w:hint="eastAsia"/>
          <w:b/>
          <w:bCs/>
          <w:color w:val="000000"/>
          <w:sz w:val="32"/>
          <w:szCs w:val="32"/>
        </w:rPr>
        <w:t>标准编制说明</w:t>
      </w:r>
    </w:p>
    <w:p w14:paraId="27E064CB" w14:textId="77777777" w:rsidR="006B4064" w:rsidRPr="00C51A6D" w:rsidRDefault="006B4064" w:rsidP="00756720">
      <w:pPr>
        <w:spacing w:line="400" w:lineRule="exact"/>
        <w:rPr>
          <w:rFonts w:ascii="仿宋_GB2312" w:eastAsia="仿宋_GB2312" w:hAnsi="宋体"/>
          <w:b/>
          <w:bCs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  <w:u w:color="FFFFFF"/>
        </w:rPr>
        <w:t>一、任务来源与主要工作过程</w:t>
      </w:r>
    </w:p>
    <w:p w14:paraId="66879995" w14:textId="77777777" w:rsidR="006B4064" w:rsidRPr="00C51A6D" w:rsidRDefault="006B4064" w:rsidP="00A533F6">
      <w:pPr>
        <w:autoSpaceDE w:val="0"/>
        <w:autoSpaceDN w:val="0"/>
        <w:adjustRightInd w:val="0"/>
        <w:spacing w:line="460" w:lineRule="exact"/>
        <w:ind w:firstLineChars="236" w:firstLine="661"/>
        <w:jc w:val="left"/>
        <w:rPr>
          <w:rFonts w:ascii="仿宋_GB2312" w:eastAsia="仿宋_GB2312" w:hAnsi="宋体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根据</w:t>
      </w:r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国家药监局综合司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下达的《</w:t>
      </w:r>
      <w:r w:rsidR="00B846D9" w:rsidRPr="00B846D9">
        <w:rPr>
          <w:rFonts w:ascii="仿宋_GB2312" w:eastAsia="仿宋_GB2312" w:hAnsi="宋体" w:cs="仿宋_GB2312" w:hint="eastAsia"/>
          <w:sz w:val="28"/>
          <w:szCs w:val="28"/>
          <w:u w:color="FFFFFF"/>
        </w:rPr>
        <w:t>国家</w:t>
      </w:r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药监局综合司</w:t>
      </w:r>
      <w:r w:rsidR="00B846D9" w:rsidRPr="00B846D9">
        <w:rPr>
          <w:rFonts w:ascii="仿宋_GB2312" w:eastAsia="仿宋_GB2312" w:hAnsi="宋体" w:cs="仿宋_GB2312" w:hint="eastAsia"/>
          <w:sz w:val="28"/>
          <w:szCs w:val="28"/>
          <w:u w:color="FFFFFF"/>
        </w:rPr>
        <w:t>关于</w:t>
      </w:r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印发</w:t>
      </w:r>
      <w:r w:rsidR="00B846D9" w:rsidRPr="00B846D9">
        <w:rPr>
          <w:rFonts w:ascii="仿宋_GB2312" w:eastAsia="仿宋_GB2312" w:hAnsi="宋体" w:cs="仿宋_GB2312" w:hint="eastAsia"/>
          <w:sz w:val="28"/>
          <w:szCs w:val="28"/>
          <w:u w:color="FFFFFF"/>
        </w:rPr>
        <w:t>201</w:t>
      </w:r>
      <w:r w:rsidR="0092371B">
        <w:rPr>
          <w:rFonts w:ascii="仿宋_GB2312" w:eastAsia="仿宋_GB2312" w:hAnsi="宋体" w:cs="仿宋_GB2312"/>
          <w:sz w:val="28"/>
          <w:szCs w:val="28"/>
          <w:u w:color="FFFFFF"/>
        </w:rPr>
        <w:t>9</w:t>
      </w:r>
      <w:r w:rsidR="00B846D9" w:rsidRPr="00B846D9">
        <w:rPr>
          <w:rFonts w:ascii="仿宋_GB2312" w:eastAsia="仿宋_GB2312" w:hAnsi="宋体" w:cs="仿宋_GB2312" w:hint="eastAsia"/>
          <w:sz w:val="28"/>
          <w:szCs w:val="28"/>
          <w:u w:color="FFFFFF"/>
        </w:rPr>
        <w:t>年</w:t>
      </w:r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医疗器械行业</w:t>
      </w:r>
      <w:r w:rsidR="00B846D9" w:rsidRPr="00B846D9">
        <w:rPr>
          <w:rFonts w:ascii="仿宋_GB2312" w:eastAsia="仿宋_GB2312" w:hAnsi="宋体" w:cs="仿宋_GB2312" w:hint="eastAsia"/>
          <w:sz w:val="28"/>
          <w:szCs w:val="28"/>
          <w:u w:color="FFFFFF"/>
        </w:rPr>
        <w:t>标准制修订</w:t>
      </w:r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项目</w:t>
      </w:r>
      <w:r w:rsidR="00B846D9" w:rsidRPr="00B846D9">
        <w:rPr>
          <w:rFonts w:ascii="仿宋_GB2312" w:eastAsia="仿宋_GB2312" w:hAnsi="宋体" w:cs="仿宋_GB2312" w:hint="eastAsia"/>
          <w:sz w:val="28"/>
          <w:szCs w:val="28"/>
          <w:u w:color="FFFFFF"/>
        </w:rPr>
        <w:t>计划的通知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》（</w:t>
      </w:r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药</w:t>
      </w:r>
      <w:proofErr w:type="gramStart"/>
      <w:r w:rsidR="0092371B">
        <w:rPr>
          <w:rFonts w:ascii="仿宋_GB2312" w:eastAsia="仿宋_GB2312" w:hAnsi="宋体" w:cs="仿宋_GB2312" w:hint="eastAsia"/>
          <w:sz w:val="28"/>
          <w:szCs w:val="28"/>
          <w:u w:color="FFFFFF"/>
        </w:rPr>
        <w:t>监综械注</w:t>
      </w:r>
      <w:proofErr w:type="gramEnd"/>
      <w:r w:rsidR="00B846D9" w:rsidRPr="00B846D9">
        <w:rPr>
          <w:rFonts w:ascii="仿宋_GB2312" w:eastAsia="仿宋_GB2312" w:hAnsi="宋体" w:cs="仿宋_GB2312"/>
          <w:sz w:val="28"/>
          <w:szCs w:val="28"/>
          <w:u w:color="FFFFFF"/>
        </w:rPr>
        <w:t>〔201</w:t>
      </w:r>
      <w:r w:rsidR="0092371B">
        <w:rPr>
          <w:rFonts w:ascii="仿宋_GB2312" w:eastAsia="仿宋_GB2312" w:hAnsi="宋体" w:cs="仿宋_GB2312"/>
          <w:sz w:val="28"/>
          <w:szCs w:val="28"/>
          <w:u w:color="FFFFFF"/>
        </w:rPr>
        <w:t>9</w:t>
      </w:r>
      <w:r w:rsidR="00B846D9" w:rsidRPr="00B846D9">
        <w:rPr>
          <w:rFonts w:ascii="仿宋_GB2312" w:eastAsia="仿宋_GB2312" w:hAnsi="宋体" w:cs="仿宋_GB2312"/>
          <w:sz w:val="28"/>
          <w:szCs w:val="28"/>
          <w:u w:color="FFFFFF"/>
        </w:rPr>
        <w:t>〕</w:t>
      </w:r>
      <w:r w:rsidR="0092371B">
        <w:rPr>
          <w:rFonts w:ascii="仿宋_GB2312" w:eastAsia="仿宋_GB2312" w:hAnsi="宋体" w:cs="仿宋_GB2312"/>
          <w:sz w:val="28"/>
          <w:szCs w:val="28"/>
          <w:u w:color="FFFFFF"/>
        </w:rPr>
        <w:t>23</w:t>
      </w:r>
      <w:r w:rsidR="00B846D9" w:rsidRPr="00B846D9">
        <w:rPr>
          <w:rFonts w:ascii="仿宋_GB2312" w:eastAsia="仿宋_GB2312" w:hAnsi="宋体" w:cs="仿宋_GB2312"/>
          <w:sz w:val="28"/>
          <w:szCs w:val="28"/>
          <w:u w:color="FFFFFF"/>
        </w:rPr>
        <w:t>号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），项目编号：（</w:t>
      </w:r>
      <w:r w:rsidR="00A8459A">
        <w:rPr>
          <w:rFonts w:ascii="仿宋_GB2312" w:eastAsia="仿宋_GB2312" w:hAnsi="宋体" w:cs="仿宋_GB2312" w:hint="eastAsia"/>
          <w:sz w:val="28"/>
          <w:szCs w:val="28"/>
          <w:u w:color="FFFFFF"/>
        </w:rPr>
        <w:t>A</w:t>
      </w:r>
      <w:r w:rsidR="00A8459A">
        <w:rPr>
          <w:rFonts w:ascii="仿宋_GB2312" w:eastAsia="仿宋_GB2312" w:hAnsi="宋体" w:cs="仿宋_GB2312"/>
          <w:sz w:val="28"/>
          <w:szCs w:val="28"/>
          <w:u w:color="FFFFFF"/>
        </w:rPr>
        <w:t>2019080-GZ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 xml:space="preserve"> )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，由</w:t>
      </w:r>
      <w:r w:rsid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广东省</w:t>
      </w:r>
      <w:r w:rsidR="009F6C21" w:rsidRPr="009F6C21">
        <w:rPr>
          <w:rFonts w:ascii="仿宋_GB2312" w:eastAsia="仿宋_GB2312" w:hAnsi="宋体" w:cs="仿宋_GB2312" w:hint="eastAsia"/>
          <w:sz w:val="28"/>
          <w:szCs w:val="28"/>
          <w:u w:color="FFFFFF"/>
        </w:rPr>
        <w:t>医疗器械质量监督检验</w:t>
      </w:r>
      <w:r w:rsid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所</w:t>
      </w:r>
      <w:r w:rsidR="009F6C21" w:rsidRPr="009F6C21">
        <w:rPr>
          <w:rFonts w:ascii="仿宋_GB2312" w:eastAsia="仿宋_GB2312" w:hAnsi="宋体" w:cs="仿宋_GB2312" w:hint="eastAsia"/>
          <w:sz w:val="28"/>
          <w:szCs w:val="28"/>
          <w:u w:color="FFFFFF"/>
        </w:rPr>
        <w:t>、</w:t>
      </w:r>
      <w:r w:rsidR="0021238E" w:rsidRPr="0021238E">
        <w:rPr>
          <w:rFonts w:ascii="仿宋_GB2312" w:eastAsia="仿宋_GB2312" w:hAnsi="宋体" w:cs="仿宋_GB2312"/>
          <w:sz w:val="28"/>
          <w:szCs w:val="28"/>
          <w:u w:color="FFFFFF"/>
        </w:rPr>
        <w:t>浙江泰林生物技术股份有限公司</w:t>
      </w:r>
      <w:r w:rsidR="0021238E" w:rsidRP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、杭州</w:t>
      </w:r>
      <w:r w:rsid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德柯</w:t>
      </w:r>
      <w:r w:rsidR="0021238E" w:rsidRP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医疗科技有限公司</w:t>
      </w:r>
      <w:r w:rsid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、</w:t>
      </w:r>
      <w:r w:rsidR="0021238E" w:rsidRP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强生</w:t>
      </w:r>
      <w:r w:rsidR="00DC03DC">
        <w:rPr>
          <w:rFonts w:ascii="仿宋_GB2312" w:eastAsia="仿宋_GB2312" w:hAnsi="宋体" w:cs="仿宋_GB2312" w:hint="eastAsia"/>
          <w:sz w:val="28"/>
          <w:szCs w:val="28"/>
          <w:u w:color="FFFFFF"/>
        </w:rPr>
        <w:t>（苏州）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医疗器材有限公司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等单位主要负责制定《</w:t>
      </w:r>
      <w:r w:rsid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医疗保健产品的无菌加工 第2部分：除菌过滤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》</w:t>
      </w:r>
      <w:r w:rsidR="00B814D3">
        <w:rPr>
          <w:rFonts w:ascii="仿宋_GB2312" w:eastAsia="仿宋_GB2312" w:hAnsi="宋体" w:cs="仿宋_GB2312" w:hint="eastAsia"/>
          <w:sz w:val="28"/>
          <w:szCs w:val="28"/>
          <w:u w:color="FFFFFF"/>
        </w:rPr>
        <w:t>推荐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性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医疗器械行业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标准。</w:t>
      </w:r>
    </w:p>
    <w:p w14:paraId="7B1BE129" w14:textId="77777777" w:rsidR="006B4064" w:rsidRPr="00C51A6D" w:rsidRDefault="006B4064" w:rsidP="00BF46D9">
      <w:pPr>
        <w:autoSpaceDE w:val="0"/>
        <w:autoSpaceDN w:val="0"/>
        <w:adjustRightInd w:val="0"/>
        <w:spacing w:line="460" w:lineRule="exact"/>
        <w:ind w:firstLineChars="236" w:firstLine="661"/>
        <w:jc w:val="left"/>
        <w:rPr>
          <w:rFonts w:ascii="仿宋_GB2312" w:eastAsia="仿宋_GB2312"/>
          <w:sz w:val="28"/>
          <w:szCs w:val="28"/>
        </w:rPr>
      </w:pP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>201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8</w:t>
      </w:r>
      <w:r w:rsidR="00B102A2">
        <w:rPr>
          <w:rFonts w:ascii="仿宋_GB2312" w:eastAsia="仿宋_GB2312" w:hAnsi="宋体" w:cs="仿宋_GB2312" w:hint="eastAsia"/>
          <w:sz w:val="28"/>
          <w:szCs w:val="28"/>
          <w:u w:color="FFFFFF"/>
        </w:rPr>
        <w:t>年底至201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9</w:t>
      </w:r>
      <w:r w:rsidR="00B102A2">
        <w:rPr>
          <w:rFonts w:ascii="仿宋_GB2312" w:eastAsia="仿宋_GB2312" w:hAnsi="宋体" w:cs="仿宋_GB2312" w:hint="eastAsia"/>
          <w:sz w:val="28"/>
          <w:szCs w:val="28"/>
          <w:u w:color="FFFFFF"/>
        </w:rPr>
        <w:t>年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3</w:t>
      </w:r>
      <w:r w:rsidR="00B102A2">
        <w:rPr>
          <w:rFonts w:ascii="仿宋_GB2312" w:eastAsia="仿宋_GB2312" w:hAnsi="宋体" w:cs="仿宋_GB2312" w:hint="eastAsia"/>
          <w:sz w:val="28"/>
          <w:szCs w:val="28"/>
          <w:u w:color="FFFFFF"/>
        </w:rPr>
        <w:t>月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，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标准起草小组成员对英文版标准</w:t>
      </w:r>
      <w:r w:rsidR="0018547D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>ISO 1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3408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-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2</w:t>
      </w:r>
      <w:r w:rsidR="0018547D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>：20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17</w:t>
      </w:r>
      <w:r w:rsidR="0018547D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 xml:space="preserve"> 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 xml:space="preserve">Aseptic processing of health care products 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–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 xml:space="preserve"> Part 2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: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 xml:space="preserve"> Sterilizing filtration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进行了细致的翻译和校对，后来还通过电子邮件、电话咨询、小组讨论等形式就标准的</w:t>
      </w:r>
      <w:r w:rsidR="002D7B41">
        <w:rPr>
          <w:rFonts w:ascii="仿宋_GB2312" w:eastAsia="仿宋_GB2312" w:hAnsi="宋体" w:cs="仿宋_GB2312" w:hint="eastAsia"/>
          <w:sz w:val="28"/>
          <w:szCs w:val="28"/>
          <w:u w:color="FFFFFF"/>
        </w:rPr>
        <w:t>翻译准确性等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相关内容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进行了充分的讨论，形成小组讨论稿</w:t>
      </w:r>
      <w:r w:rsidR="00C96484">
        <w:rPr>
          <w:rFonts w:ascii="仿宋_GB2312" w:eastAsia="仿宋_GB2312" w:hAnsi="宋体" w:cs="仿宋_GB2312" w:hint="eastAsia"/>
          <w:sz w:val="28"/>
          <w:szCs w:val="28"/>
          <w:u w:color="FFFFFF"/>
        </w:rPr>
        <w:t>；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并在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>201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9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年3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月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召开初审会，在初审会上，起草小组人员对标准进行了详细介绍，与会专家针对标准内容和</w:t>
      </w:r>
      <w:proofErr w:type="gramStart"/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可</w:t>
      </w:r>
      <w:proofErr w:type="gramEnd"/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执行性等方面发表了各自的意见，并形成会议纪要；初审会后，起草小组汇总与会专家意见，结合会议纪要和实际情况，修改形成标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准征求意见稿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，于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>201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9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年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4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月发出。</w:t>
      </w:r>
    </w:p>
    <w:p w14:paraId="7799E1A5" w14:textId="77777777" w:rsidR="006B4064" w:rsidRPr="00C51A6D" w:rsidRDefault="006B4064" w:rsidP="00C51A6D">
      <w:pPr>
        <w:spacing w:line="460" w:lineRule="exact"/>
        <w:jc w:val="left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color w:val="000000"/>
          <w:sz w:val="28"/>
          <w:szCs w:val="28"/>
        </w:rPr>
        <w:t>二、</w:t>
      </w: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标准编制原则和确定标准主要内容</w:t>
      </w:r>
    </w:p>
    <w:p w14:paraId="65726B9A" w14:textId="77777777" w:rsidR="006B4064" w:rsidRPr="00C51A6D" w:rsidRDefault="006B4064" w:rsidP="00170A56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本标准的制定在编写格式上符合国家标准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>GB/T 1.1-2009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《标准化工作导则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 xml:space="preserve">  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第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>1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部分：标准结构和编写规则》的规定要求。</w:t>
      </w:r>
    </w:p>
    <w:p w14:paraId="7196EC1A" w14:textId="77777777" w:rsidR="006B4064" w:rsidRPr="00C51A6D" w:rsidRDefault="006B4064" w:rsidP="00170A56">
      <w:pPr>
        <w:spacing w:line="46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本标准等同采用了</w:t>
      </w:r>
      <w:r w:rsidRPr="00C51A6D">
        <w:rPr>
          <w:rFonts w:ascii="仿宋_GB2312" w:eastAsia="仿宋_GB2312" w:hAnsi="宋体" w:cs="仿宋_GB2312"/>
          <w:sz w:val="28"/>
          <w:szCs w:val="28"/>
          <w:u w:color="FFFFFF"/>
        </w:rPr>
        <w:t>ISO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英文版标准</w:t>
      </w:r>
      <w:r w:rsidR="00C17CE9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>ISO 1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3408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-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2</w:t>
      </w:r>
      <w:r w:rsidR="00C17CE9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>：20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17</w:t>
      </w:r>
      <w:r w:rsidR="00C17CE9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 xml:space="preserve"> 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 xml:space="preserve">Aseptic processing of health care products 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>–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 xml:space="preserve"> Part 2</w:t>
      </w:r>
      <w:r w:rsidR="00C17CE9">
        <w:rPr>
          <w:rFonts w:ascii="仿宋_GB2312" w:eastAsia="仿宋_GB2312" w:hAnsi="宋体" w:cs="仿宋_GB2312" w:hint="eastAsia"/>
          <w:sz w:val="28"/>
          <w:szCs w:val="28"/>
          <w:u w:color="FFFFFF"/>
        </w:rPr>
        <w:t>:</w:t>
      </w:r>
      <w:r w:rsidR="00C17CE9">
        <w:rPr>
          <w:rFonts w:ascii="仿宋_GB2312" w:eastAsia="仿宋_GB2312" w:hAnsi="宋体" w:cs="仿宋_GB2312"/>
          <w:sz w:val="28"/>
          <w:szCs w:val="28"/>
          <w:u w:color="FFFFFF"/>
        </w:rPr>
        <w:t xml:space="preserve"> Sterilizing filtration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的内容。</w:t>
      </w:r>
    </w:p>
    <w:p w14:paraId="45EC96A2" w14:textId="77777777" w:rsidR="006B4064" w:rsidRPr="00C51A6D" w:rsidRDefault="00C17CE9" w:rsidP="00170A56">
      <w:pPr>
        <w:spacing w:line="46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  <w:u w:color="FFFFFF"/>
        </w:rPr>
      </w:pPr>
      <w:r>
        <w:rPr>
          <w:rFonts w:ascii="仿宋_GB2312" w:eastAsia="仿宋_GB2312" w:hAnsi="宋体" w:cs="仿宋_GB2312"/>
          <w:sz w:val="28"/>
          <w:szCs w:val="28"/>
          <w:u w:color="FFFFFF"/>
        </w:rPr>
        <w:t>YY/T 0567.2-2019</w:t>
      </w:r>
      <w:r w:rsidR="00EF0DD8">
        <w:rPr>
          <w:rFonts w:ascii="仿宋_GB2312" w:eastAsia="仿宋_GB2312" w:hAnsi="宋体" w:cs="仿宋_GB2312" w:hint="eastAsia"/>
          <w:sz w:val="28"/>
          <w:szCs w:val="28"/>
          <w:u w:color="FFFFFF"/>
        </w:rPr>
        <w:t>标准</w:t>
      </w:r>
      <w:r w:rsidR="006B4064"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与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>YY/T 0567.2-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>2005</w:t>
      </w:r>
      <w:r w:rsidR="006B4064"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版本存在技术差异。</w:t>
      </w:r>
    </w:p>
    <w:p w14:paraId="205BA1FD" w14:textId="77777777" w:rsidR="006B4064" w:rsidRPr="00C51A6D" w:rsidRDefault="006B4064" w:rsidP="00C51A6D">
      <w:pPr>
        <w:spacing w:line="460" w:lineRule="exact"/>
        <w:jc w:val="left"/>
        <w:rPr>
          <w:rFonts w:ascii="仿宋_GB2312" w:eastAsia="仿宋_GB2312" w:hAnsi="宋体"/>
          <w:b/>
          <w:bCs/>
          <w:color w:val="000000"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三、主要试验（或验证）的分析、综述报告，技术经济论证，预期的经济效果</w:t>
      </w:r>
    </w:p>
    <w:p w14:paraId="76623847" w14:textId="77777777" w:rsidR="00A12FA4" w:rsidRDefault="00DC03DC" w:rsidP="00A12FA4">
      <w:pPr>
        <w:spacing w:line="460" w:lineRule="exact"/>
        <w:ind w:firstLineChars="200" w:firstLine="560"/>
        <w:rPr>
          <w:rFonts w:ascii="仿宋_GB2312" w:eastAsia="仿宋_GB2312" w:hAnsi="宋体" w:cs="仿宋_GB2312"/>
          <w:sz w:val="28"/>
          <w:szCs w:val="28"/>
        </w:rPr>
      </w:pPr>
      <w:r w:rsidRPr="00DC03DC">
        <w:rPr>
          <w:rFonts w:ascii="仿宋_GB2312" w:eastAsia="仿宋_GB2312" w:hAnsi="宋体" w:cs="仿宋_GB2312"/>
          <w:sz w:val="28"/>
          <w:szCs w:val="28"/>
        </w:rPr>
        <w:t>YY/T</w:t>
      </w:r>
      <w:r w:rsidRPr="00DC03DC">
        <w:rPr>
          <w:rFonts w:ascii="仿宋_GB2312" w:eastAsia="仿宋_GB2312" w:hAnsi="宋体" w:cs="仿宋_GB2312" w:hint="eastAsia"/>
          <w:sz w:val="28"/>
          <w:szCs w:val="28"/>
        </w:rPr>
        <w:t xml:space="preserve"> </w:t>
      </w:r>
      <w:r w:rsidRPr="00DC03DC">
        <w:rPr>
          <w:rFonts w:ascii="仿宋_GB2312" w:eastAsia="仿宋_GB2312" w:hAnsi="宋体" w:cs="仿宋_GB2312"/>
          <w:sz w:val="28"/>
          <w:szCs w:val="28"/>
        </w:rPr>
        <w:t>0567本部</w:t>
      </w:r>
      <w:proofErr w:type="gramStart"/>
      <w:r w:rsidRPr="00DC03DC">
        <w:rPr>
          <w:rFonts w:ascii="仿宋_GB2312" w:eastAsia="仿宋_GB2312" w:hAnsi="宋体" w:cs="仿宋_GB2312"/>
          <w:sz w:val="28"/>
          <w:szCs w:val="28"/>
        </w:rPr>
        <w:t>分规定</w:t>
      </w:r>
      <w:proofErr w:type="gramEnd"/>
      <w:r w:rsidRPr="00DC03DC">
        <w:rPr>
          <w:rFonts w:ascii="仿宋_GB2312" w:eastAsia="仿宋_GB2312" w:hAnsi="宋体" w:cs="仿宋_GB2312"/>
          <w:sz w:val="28"/>
          <w:szCs w:val="28"/>
        </w:rPr>
        <w:t>了医疗保健产品无菌加工中对除菌过滤方面的要求。本标准为无菌加工用户提供有关除菌过滤工艺的建立</w:t>
      </w:r>
      <w:r>
        <w:rPr>
          <w:rFonts w:ascii="仿宋_GB2312" w:eastAsia="仿宋_GB2312" w:hAnsi="宋体" w:cs="仿宋_GB2312" w:hint="eastAsia"/>
          <w:sz w:val="28"/>
          <w:szCs w:val="28"/>
        </w:rPr>
        <w:t>、确认和常规操作的一般要求的指导</w:t>
      </w:r>
      <w:r w:rsidRPr="00DC03DC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14:paraId="31160609" w14:textId="77777777" w:rsidR="00DC03DC" w:rsidRPr="00DC03DC" w:rsidRDefault="00DC03DC" w:rsidP="00DC03DC">
      <w:pPr>
        <w:pStyle w:val="ab"/>
        <w:ind w:firstLine="560"/>
        <w:rPr>
          <w:rFonts w:ascii="仿宋_GB2312" w:eastAsia="仿宋_GB2312" w:hAnsi="宋体" w:cs="仿宋_GB2312" w:hint="eastAsia"/>
          <w:kern w:val="2"/>
          <w:sz w:val="28"/>
          <w:szCs w:val="28"/>
        </w:rPr>
      </w:pPr>
      <w:r w:rsidRPr="00DC03DC">
        <w:rPr>
          <w:rFonts w:ascii="仿宋_GB2312" w:eastAsia="仿宋_GB2312" w:hAnsi="宋体" w:cs="仿宋_GB2312"/>
          <w:kern w:val="2"/>
          <w:sz w:val="28"/>
          <w:szCs w:val="28"/>
        </w:rPr>
        <w:lastRenderedPageBreak/>
        <w:t>本标准不适用于病毒的去除。除菌过滤不适用于含有有效成分粒子大于过滤孔径的流体（例如全细胞菌苗）</w:t>
      </w:r>
      <w:r>
        <w:rPr>
          <w:rFonts w:ascii="仿宋_GB2312" w:eastAsia="仿宋_GB2312" w:hAnsi="宋体" w:cs="仿宋_GB2312" w:hint="eastAsia"/>
          <w:kern w:val="2"/>
          <w:sz w:val="28"/>
          <w:szCs w:val="28"/>
        </w:rPr>
        <w:t>。本标准不适用于高效微粒（H</w:t>
      </w:r>
      <w:r>
        <w:rPr>
          <w:rFonts w:ascii="仿宋_GB2312" w:eastAsia="仿宋_GB2312" w:hAnsi="宋体" w:cs="仿宋_GB2312"/>
          <w:kern w:val="2"/>
          <w:sz w:val="28"/>
          <w:szCs w:val="28"/>
        </w:rPr>
        <w:t>EPA</w:t>
      </w:r>
      <w:r>
        <w:rPr>
          <w:rFonts w:ascii="仿宋_GB2312" w:eastAsia="仿宋_GB2312" w:hAnsi="宋体" w:cs="仿宋_GB2312" w:hint="eastAsia"/>
          <w:kern w:val="2"/>
          <w:sz w:val="28"/>
          <w:szCs w:val="28"/>
        </w:rPr>
        <w:t>）过滤器。</w:t>
      </w:r>
      <w:r w:rsidRPr="00DC03DC">
        <w:rPr>
          <w:rFonts w:ascii="仿宋_GB2312" w:eastAsia="仿宋_GB2312" w:hAnsi="宋体" w:cs="仿宋_GB2312"/>
          <w:kern w:val="2"/>
          <w:sz w:val="28"/>
          <w:szCs w:val="28"/>
        </w:rPr>
        <w:t>本标准没有具体说明去除海绵状脑病</w:t>
      </w:r>
      <w:proofErr w:type="gramStart"/>
      <w:r w:rsidRPr="00DC03DC">
        <w:rPr>
          <w:rFonts w:ascii="仿宋_GB2312" w:eastAsia="仿宋_GB2312" w:hAnsi="宋体" w:cs="仿宋_GB2312"/>
          <w:kern w:val="2"/>
          <w:sz w:val="28"/>
          <w:szCs w:val="28"/>
        </w:rPr>
        <w:t>如羊痒病</w:t>
      </w:r>
      <w:proofErr w:type="gramEnd"/>
      <w:r w:rsidRPr="00DC03DC">
        <w:rPr>
          <w:rFonts w:ascii="仿宋_GB2312" w:eastAsia="仿宋_GB2312" w:hAnsi="宋体" w:cs="仿宋_GB2312"/>
          <w:kern w:val="2"/>
          <w:sz w:val="28"/>
          <w:szCs w:val="28"/>
        </w:rPr>
        <w:t>、牛海绵状脑病和克雅氏病等病原体的过程的开发、</w:t>
      </w:r>
      <w:r>
        <w:rPr>
          <w:rFonts w:ascii="仿宋_GB2312" w:eastAsia="仿宋_GB2312" w:hAnsi="宋体" w:cs="仿宋_GB2312" w:hint="eastAsia"/>
          <w:sz w:val="28"/>
          <w:szCs w:val="28"/>
        </w:rPr>
        <w:t>确认和常规操作的一般要求的指导</w:t>
      </w:r>
      <w:r w:rsidRPr="00DC03DC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14:paraId="34F2660E" w14:textId="77777777" w:rsidR="00D82CCD" w:rsidRPr="00D82CCD" w:rsidRDefault="00D82CCD" w:rsidP="00D82CCD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</w:rPr>
        <w:t>本标准的发布有利于规范我国</w:t>
      </w:r>
      <w:r w:rsidR="00DC03DC">
        <w:rPr>
          <w:rFonts w:ascii="仿宋_GB2312" w:eastAsia="仿宋_GB2312" w:hAnsi="宋体" w:cs="仿宋_GB2312" w:hint="eastAsia"/>
          <w:sz w:val="28"/>
          <w:szCs w:val="28"/>
        </w:rPr>
        <w:t>医疗保健产品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的生产、销售、检测、监管，有利于</w:t>
      </w:r>
      <w:r w:rsidR="00DC03DC">
        <w:rPr>
          <w:rFonts w:ascii="仿宋_GB2312" w:eastAsia="仿宋_GB2312" w:hAnsi="宋体" w:cs="仿宋_GB2312" w:hint="eastAsia"/>
          <w:sz w:val="28"/>
          <w:szCs w:val="28"/>
        </w:rPr>
        <w:t>保障除菌过滤生产过程的有效性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，从而促进我国医疗卫生产业的发展，提升整体社会医疗卫生水平。本标准对保证用户和患者的使用安全方面，都有积极的经济和社会意义。</w:t>
      </w:r>
    </w:p>
    <w:p w14:paraId="5241F84F" w14:textId="77777777" w:rsidR="006B4064" w:rsidRPr="00C51A6D" w:rsidRDefault="006B4064" w:rsidP="00C51A6D">
      <w:pPr>
        <w:pStyle w:val="af6"/>
        <w:spacing w:line="460" w:lineRule="exact"/>
        <w:jc w:val="both"/>
        <w:rPr>
          <w:rFonts w:ascii="仿宋_GB2312" w:eastAsia="仿宋_GB2312" w:hAnsi="宋体"/>
          <w:b/>
          <w:bCs/>
          <w:color w:val="000000"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四、采用国际标准和国外先进标准的程度，以及与国际、国外同类标准水平的对比情况，或与测试的国外样品、样机的有关数据对比情况</w:t>
      </w:r>
    </w:p>
    <w:p w14:paraId="47DFC4A4" w14:textId="77777777" w:rsidR="00C26D86" w:rsidRDefault="006B4064" w:rsidP="00170A56">
      <w:pPr>
        <w:spacing w:line="460" w:lineRule="exact"/>
        <w:ind w:firstLineChars="200" w:firstLine="560"/>
        <w:jc w:val="left"/>
        <w:rPr>
          <w:rFonts w:ascii="仿宋_GB2312" w:eastAsia="仿宋_GB2312" w:hAnsi="宋体" w:cs="仿宋_GB2312"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</w:rPr>
        <w:t>本标准等同采用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英文版标准</w:t>
      </w:r>
      <w:r w:rsidR="00DC03DC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>ISO 1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>3408</w:t>
      </w:r>
      <w:r w:rsidR="00DC03DC">
        <w:rPr>
          <w:rFonts w:ascii="仿宋_GB2312" w:eastAsia="仿宋_GB2312" w:hAnsi="宋体" w:cs="仿宋_GB2312" w:hint="eastAsia"/>
          <w:sz w:val="28"/>
          <w:szCs w:val="28"/>
          <w:u w:color="FFFFFF"/>
        </w:rPr>
        <w:t>-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>2</w:t>
      </w:r>
      <w:r w:rsidR="00DC03DC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>：20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>17</w:t>
      </w:r>
      <w:r w:rsidR="00DC03DC" w:rsidRPr="0018547D">
        <w:rPr>
          <w:rFonts w:ascii="仿宋_GB2312" w:eastAsia="仿宋_GB2312" w:hAnsi="宋体" w:cs="仿宋_GB2312" w:hint="eastAsia"/>
          <w:sz w:val="28"/>
          <w:szCs w:val="28"/>
          <w:u w:color="FFFFFF"/>
        </w:rPr>
        <w:t xml:space="preserve"> 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 xml:space="preserve">Aseptic processing of health care products 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>–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 xml:space="preserve"> Part 2</w:t>
      </w:r>
      <w:r w:rsidR="00DC03DC">
        <w:rPr>
          <w:rFonts w:ascii="仿宋_GB2312" w:eastAsia="仿宋_GB2312" w:hAnsi="宋体" w:cs="仿宋_GB2312" w:hint="eastAsia"/>
          <w:sz w:val="28"/>
          <w:szCs w:val="28"/>
          <w:u w:color="FFFFFF"/>
        </w:rPr>
        <w:t>:</w:t>
      </w:r>
      <w:r w:rsidR="00DC03DC">
        <w:rPr>
          <w:rFonts w:ascii="仿宋_GB2312" w:eastAsia="仿宋_GB2312" w:hAnsi="宋体" w:cs="仿宋_GB2312"/>
          <w:sz w:val="28"/>
          <w:szCs w:val="28"/>
          <w:u w:color="FFFFFF"/>
        </w:rPr>
        <w:t xml:space="preserve"> Sterilizing filtration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14:paraId="6E87AE87" w14:textId="77777777" w:rsidR="006B4064" w:rsidRPr="00C51A6D" w:rsidRDefault="006B4064" w:rsidP="00170A56">
      <w:pPr>
        <w:spacing w:line="46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</w:rPr>
        <w:t>在编写格式上根据我国国家标准</w:t>
      </w:r>
      <w:r w:rsidRPr="00C51A6D">
        <w:rPr>
          <w:rFonts w:ascii="仿宋_GB2312" w:eastAsia="仿宋_GB2312" w:hAnsi="宋体" w:cs="仿宋_GB2312"/>
          <w:sz w:val="28"/>
          <w:szCs w:val="28"/>
        </w:rPr>
        <w:t>GB/T 1.1</w:t>
      </w:r>
      <w:r w:rsidRPr="00C51A6D">
        <w:rPr>
          <w:rFonts w:ascii="仿宋_GB2312" w:eastAsia="仿宋_GB2312" w:hAnsi="宋体" w:cs="仿宋_GB2312"/>
          <w:sz w:val="28"/>
          <w:szCs w:val="28"/>
        </w:rPr>
        <w:t>—</w:t>
      </w:r>
      <w:r w:rsidRPr="00C51A6D">
        <w:rPr>
          <w:rFonts w:ascii="仿宋_GB2312" w:eastAsia="仿宋_GB2312" w:hAnsi="宋体" w:cs="仿宋_GB2312"/>
          <w:sz w:val="28"/>
          <w:szCs w:val="28"/>
        </w:rPr>
        <w:t>2009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《标准化工作导则</w:t>
      </w:r>
      <w:r w:rsidRPr="00C51A6D">
        <w:rPr>
          <w:rFonts w:ascii="仿宋_GB2312" w:eastAsia="仿宋_GB2312" w:hAnsi="宋体" w:cs="仿宋_GB2312"/>
          <w:sz w:val="28"/>
          <w:szCs w:val="28"/>
        </w:rPr>
        <w:t xml:space="preserve"> 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第</w:t>
      </w:r>
      <w:r w:rsidRPr="00C51A6D">
        <w:rPr>
          <w:rFonts w:ascii="仿宋_GB2312" w:eastAsia="仿宋_GB2312" w:hAnsi="宋体" w:cs="仿宋_GB2312"/>
          <w:sz w:val="28"/>
          <w:szCs w:val="28"/>
        </w:rPr>
        <w:t>1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部分：标准结构和编写》以及</w:t>
      </w:r>
      <w:r w:rsidRPr="00C51A6D">
        <w:rPr>
          <w:rFonts w:ascii="仿宋_GB2312" w:eastAsia="仿宋_GB2312" w:hAnsi="宋体" w:cs="仿宋_GB2312"/>
          <w:sz w:val="28"/>
          <w:szCs w:val="28"/>
        </w:rPr>
        <w:t>GB/T</w:t>
      </w:r>
      <w:r w:rsidR="004E5BCD">
        <w:rPr>
          <w:rFonts w:ascii="仿宋_GB2312" w:eastAsia="仿宋_GB2312" w:hAnsi="宋体" w:cs="仿宋_GB2312" w:hint="eastAsia"/>
          <w:sz w:val="28"/>
          <w:szCs w:val="28"/>
        </w:rPr>
        <w:t xml:space="preserve"> </w:t>
      </w:r>
      <w:r w:rsidRPr="00C51A6D">
        <w:rPr>
          <w:rFonts w:ascii="仿宋_GB2312" w:eastAsia="仿宋_GB2312" w:hAnsi="宋体" w:cs="仿宋_GB2312"/>
          <w:sz w:val="28"/>
          <w:szCs w:val="28"/>
        </w:rPr>
        <w:t>20000.2</w:t>
      </w:r>
      <w:r w:rsidRPr="00C51A6D">
        <w:rPr>
          <w:rFonts w:ascii="仿宋_GB2312" w:eastAsia="仿宋_GB2312" w:hAnsi="宋体" w:cs="仿宋_GB2312"/>
          <w:sz w:val="28"/>
          <w:szCs w:val="28"/>
        </w:rPr>
        <w:t>—</w:t>
      </w:r>
      <w:r w:rsidRPr="00C51A6D">
        <w:rPr>
          <w:rFonts w:ascii="仿宋_GB2312" w:eastAsia="仿宋_GB2312" w:hAnsi="宋体" w:cs="仿宋_GB2312"/>
          <w:sz w:val="28"/>
          <w:szCs w:val="28"/>
        </w:rPr>
        <w:t>2009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《标准化工作指南</w:t>
      </w:r>
      <w:r w:rsidRPr="00C51A6D">
        <w:rPr>
          <w:rFonts w:ascii="仿宋_GB2312" w:eastAsia="仿宋_GB2312" w:hAnsi="宋体" w:cs="仿宋_GB2312"/>
          <w:sz w:val="28"/>
          <w:szCs w:val="28"/>
        </w:rPr>
        <w:t xml:space="preserve"> 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第</w:t>
      </w:r>
      <w:r w:rsidRPr="00C51A6D">
        <w:rPr>
          <w:rFonts w:ascii="仿宋_GB2312" w:eastAsia="仿宋_GB2312" w:hAnsi="宋体" w:cs="仿宋_GB2312"/>
          <w:sz w:val="28"/>
          <w:szCs w:val="28"/>
        </w:rPr>
        <w:t>2</w:t>
      </w:r>
      <w:r w:rsidRPr="00C51A6D">
        <w:rPr>
          <w:rFonts w:ascii="仿宋_GB2312" w:eastAsia="仿宋_GB2312" w:hAnsi="宋体" w:cs="仿宋_GB2312" w:hint="eastAsia"/>
          <w:sz w:val="28"/>
          <w:szCs w:val="28"/>
        </w:rPr>
        <w:t>部分：采用国际标准》的要求作了一些编辑性修改</w:t>
      </w:r>
      <w:r w:rsidR="00C26D86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14:paraId="663F60E9" w14:textId="77777777" w:rsidR="006B4064" w:rsidRPr="00C51A6D" w:rsidRDefault="00C26D86" w:rsidP="00170A56">
      <w:pPr>
        <w:pStyle w:val="af6"/>
        <w:spacing w:line="460" w:lineRule="exact"/>
        <w:ind w:firstLineChars="200" w:firstLine="560"/>
        <w:jc w:val="both"/>
        <w:rPr>
          <w:rFonts w:ascii="仿宋_GB2312" w:eastAsia="仿宋_GB2312" w:hAnsi="宋体"/>
          <w:b/>
          <w:bCs/>
          <w:color w:val="000000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本</w:t>
      </w:r>
      <w:r w:rsidR="006B4064" w:rsidRPr="00C51A6D">
        <w:rPr>
          <w:rFonts w:ascii="仿宋_GB2312" w:eastAsia="仿宋_GB2312" w:hAnsi="宋体" w:cs="仿宋_GB2312" w:hint="eastAsia"/>
          <w:sz w:val="28"/>
          <w:szCs w:val="28"/>
        </w:rPr>
        <w:t>标准属于国际及国内先进标准。</w:t>
      </w:r>
    </w:p>
    <w:p w14:paraId="2875ABD4" w14:textId="77777777" w:rsidR="006B4064" w:rsidRPr="00C51A6D" w:rsidRDefault="006B4064" w:rsidP="00C51A6D">
      <w:pPr>
        <w:pStyle w:val="af6"/>
        <w:spacing w:line="460" w:lineRule="exact"/>
        <w:jc w:val="both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五、与有关的现行法律、法规和其他相关标准的关系等协调性问题</w:t>
      </w:r>
    </w:p>
    <w:p w14:paraId="454DAE0B" w14:textId="77777777" w:rsidR="006B4064" w:rsidRPr="00C51A6D" w:rsidRDefault="006B4064" w:rsidP="00170A56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本</w:t>
      </w:r>
      <w:r w:rsidR="005A6D1E">
        <w:rPr>
          <w:rFonts w:ascii="仿宋_GB2312" w:eastAsia="仿宋_GB2312" w:hAnsi="宋体" w:cs="仿宋_GB2312" w:hint="eastAsia"/>
          <w:sz w:val="28"/>
          <w:szCs w:val="28"/>
          <w:u w:color="FFFFFF"/>
        </w:rPr>
        <w:t>标准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与有关的现行法律、法规和其他标准均</w:t>
      </w:r>
      <w:proofErr w:type="gramStart"/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一致相</w:t>
      </w:r>
      <w:proofErr w:type="gramEnd"/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协调，无矛盾。</w:t>
      </w:r>
    </w:p>
    <w:p w14:paraId="501AC784" w14:textId="77777777" w:rsidR="006B4064" w:rsidRPr="00C51A6D" w:rsidRDefault="006B4064" w:rsidP="00C51A6D">
      <w:pPr>
        <w:spacing w:line="460" w:lineRule="exact"/>
        <w:jc w:val="left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六、重大分歧意见的处理情况及依据</w:t>
      </w:r>
    </w:p>
    <w:p w14:paraId="2E6505E5" w14:textId="77777777" w:rsidR="006B4064" w:rsidRPr="00A63A20" w:rsidRDefault="006B4064" w:rsidP="00A63A20">
      <w:pPr>
        <w:pStyle w:val="ab"/>
        <w:spacing w:line="460" w:lineRule="exact"/>
        <w:ind w:firstLineChars="182" w:firstLine="510"/>
        <w:rPr>
          <w:rFonts w:ascii="仿宋_GB2312" w:eastAsia="仿宋_GB2312" w:hAnsi="宋体" w:cs="Times New Roman"/>
          <w:kern w:val="2"/>
          <w:sz w:val="28"/>
          <w:szCs w:val="28"/>
          <w:u w:color="FFFFFF"/>
        </w:rPr>
      </w:pPr>
      <w:r w:rsidRPr="00A63A2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无</w:t>
      </w:r>
      <w:r w:rsidR="00A63A20" w:rsidRPr="00A63A20">
        <w:rPr>
          <w:rFonts w:ascii="仿宋_GB2312" w:eastAsia="仿宋_GB2312" w:hAnsi="宋体" w:cs="仿宋_GB2312" w:hint="eastAsia"/>
          <w:bCs/>
          <w:sz w:val="28"/>
          <w:szCs w:val="28"/>
        </w:rPr>
        <w:t>重大分歧意见。</w:t>
      </w:r>
    </w:p>
    <w:p w14:paraId="749FEE17" w14:textId="77777777" w:rsidR="006B4064" w:rsidRPr="00C51A6D" w:rsidRDefault="006B4064" w:rsidP="00C51A6D">
      <w:pPr>
        <w:spacing w:line="46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七、作为强制性或推荐性标准的建议</w:t>
      </w:r>
    </w:p>
    <w:p w14:paraId="367DE8A2" w14:textId="77777777" w:rsidR="006B4064" w:rsidRPr="00C51A6D" w:rsidRDefault="006A2FF0" w:rsidP="00A63A20">
      <w:pPr>
        <w:pStyle w:val="ab"/>
        <w:spacing w:line="460" w:lineRule="exact"/>
        <w:ind w:firstLine="560"/>
        <w:rPr>
          <w:rFonts w:ascii="仿宋_GB2312" w:eastAsia="仿宋_GB2312" w:hAnsi="宋体" w:cs="Times New Roman"/>
          <w:kern w:val="2"/>
          <w:sz w:val="28"/>
          <w:szCs w:val="28"/>
          <w:u w:color="FFFFFF"/>
        </w:rPr>
      </w:pPr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除菌过滤是无菌生产工艺中的关键步骤</w:t>
      </w:r>
      <w:r w:rsidR="00A63A20" w:rsidRPr="00A63A2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，本</w:t>
      </w:r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部</w:t>
      </w:r>
      <w:proofErr w:type="gramStart"/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分对于</w:t>
      </w:r>
      <w:proofErr w:type="gramEnd"/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从流体（液体或气体）中进行持续去除而不会破坏过滤器的方法进行了要求</w:t>
      </w:r>
      <w:r w:rsidR="00A63A20" w:rsidRPr="00A63A2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。</w:t>
      </w:r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此外，本部</w:t>
      </w:r>
      <w:proofErr w:type="gramStart"/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分要求</w:t>
      </w:r>
      <w:proofErr w:type="gramEnd"/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依照标准确认的除菌过程条件应经确认为可靠及可重复。</w:t>
      </w:r>
      <w:r w:rsidR="006B4064" w:rsidRPr="00C51A6D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建议本标准按</w:t>
      </w:r>
      <w:r w:rsidR="00A63A2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推荐性</w:t>
      </w:r>
      <w:r w:rsidR="00DC03DC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医疗器械行业</w:t>
      </w:r>
      <w:r w:rsidR="006B4064" w:rsidRPr="00C51A6D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标准进行修订。</w:t>
      </w:r>
    </w:p>
    <w:p w14:paraId="1752677F" w14:textId="77777777" w:rsidR="006B4064" w:rsidRPr="00C51A6D" w:rsidRDefault="006B4064" w:rsidP="00C51A6D">
      <w:pPr>
        <w:spacing w:line="46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八、贯彻标准的要求和措施建议</w:t>
      </w:r>
    </w:p>
    <w:p w14:paraId="4F59220B" w14:textId="77777777" w:rsidR="006B4064" w:rsidRPr="00C51A6D" w:rsidRDefault="006B4064" w:rsidP="00170A56">
      <w:pPr>
        <w:pStyle w:val="ab"/>
        <w:spacing w:line="460" w:lineRule="exact"/>
        <w:ind w:firstLine="560"/>
        <w:rPr>
          <w:rFonts w:ascii="仿宋_GB2312" w:eastAsia="仿宋_GB2312" w:hAnsi="宋体" w:cs="Times New Roman"/>
          <w:kern w:val="2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本标准颁布实施后，国内企业可以按照标准要求，</w:t>
      </w:r>
      <w:r w:rsidR="00092CEA" w:rsidRPr="00A63A2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对</w:t>
      </w:r>
      <w:r w:rsidR="006A2FF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无菌加工除菌过滤工艺进行</w:t>
      </w:r>
      <w:r w:rsidR="006A2FF0" w:rsidRPr="00DC03DC">
        <w:rPr>
          <w:rFonts w:ascii="仿宋_GB2312" w:eastAsia="仿宋_GB2312" w:hAnsi="宋体" w:cs="仿宋_GB2312"/>
          <w:kern w:val="2"/>
          <w:sz w:val="28"/>
          <w:szCs w:val="28"/>
        </w:rPr>
        <w:t>开发、</w:t>
      </w:r>
      <w:r w:rsidR="006A2FF0">
        <w:rPr>
          <w:rFonts w:ascii="仿宋_GB2312" w:eastAsia="仿宋_GB2312" w:hAnsi="宋体" w:cs="仿宋_GB2312" w:hint="eastAsia"/>
          <w:sz w:val="28"/>
          <w:szCs w:val="28"/>
        </w:rPr>
        <w:t>确认和常规操作</w:t>
      </w:r>
      <w:r w:rsidR="00CF1421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，本标准可以根据标准实施</w:t>
      </w:r>
      <w:r w:rsidR="004251E2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过程中企业反映的具体</w:t>
      </w:r>
      <w:r w:rsidR="00CF1421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情况适时进行宣贯培训</w:t>
      </w:r>
      <w:r w:rsidRPr="00C51A6D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。</w:t>
      </w:r>
    </w:p>
    <w:p w14:paraId="297BCE99" w14:textId="77777777" w:rsidR="006B4064" w:rsidRPr="00C51A6D" w:rsidRDefault="006B4064" w:rsidP="00C51A6D">
      <w:pPr>
        <w:spacing w:line="46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lastRenderedPageBreak/>
        <w:t>九、废止现行有关标准的建议</w:t>
      </w:r>
    </w:p>
    <w:p w14:paraId="0DB18BD1" w14:textId="77777777" w:rsidR="006B4064" w:rsidRPr="00C51A6D" w:rsidRDefault="006A2FF0" w:rsidP="00170A56">
      <w:pPr>
        <w:pStyle w:val="ab"/>
        <w:spacing w:line="460" w:lineRule="exact"/>
        <w:ind w:firstLine="560"/>
        <w:rPr>
          <w:rFonts w:ascii="仿宋_GB2312" w:eastAsia="仿宋_GB2312" w:hAnsi="宋体" w:cs="Times New Roman"/>
          <w:kern w:val="2"/>
          <w:sz w:val="28"/>
          <w:szCs w:val="28"/>
          <w:u w:color="FFFFFF"/>
        </w:rPr>
      </w:pPr>
      <w:r>
        <w:rPr>
          <w:rFonts w:ascii="仿宋_GB2312" w:eastAsia="仿宋_GB2312" w:hAnsi="宋体" w:cs="仿宋_GB2312"/>
          <w:kern w:val="2"/>
          <w:sz w:val="28"/>
          <w:szCs w:val="28"/>
          <w:u w:color="FFFFFF"/>
        </w:rPr>
        <w:t>YY/T 0567.2-2019</w:t>
      </w:r>
      <w:r w:rsidR="006B4064" w:rsidRPr="00C51A6D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自发布实施起，将代替此前</w:t>
      </w:r>
      <w:r>
        <w:rPr>
          <w:rFonts w:ascii="仿宋_GB2312" w:eastAsia="仿宋_GB2312" w:hAnsi="宋体" w:cs="仿宋_GB2312"/>
          <w:kern w:val="2"/>
          <w:sz w:val="28"/>
          <w:szCs w:val="28"/>
          <w:u w:color="FFFFFF"/>
        </w:rPr>
        <w:t>YY/T 0567.2-</w:t>
      </w:r>
      <w:r>
        <w:rPr>
          <w:rFonts w:ascii="仿宋_GB2312" w:eastAsia="仿宋_GB2312" w:hAnsi="宋体" w:cs="仿宋_GB2312"/>
          <w:kern w:val="2"/>
          <w:sz w:val="28"/>
          <w:szCs w:val="28"/>
          <w:u w:color="FFFFFF"/>
        </w:rPr>
        <w:t>2005</w:t>
      </w:r>
      <w:r w:rsidR="006B4064" w:rsidRPr="00C51A6D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标准。</w:t>
      </w:r>
    </w:p>
    <w:p w14:paraId="6F4D884C" w14:textId="77777777" w:rsidR="006B4064" w:rsidRPr="00C51A6D" w:rsidRDefault="006B4064" w:rsidP="00C51A6D">
      <w:pPr>
        <w:spacing w:line="460" w:lineRule="exact"/>
        <w:rPr>
          <w:rFonts w:ascii="仿宋_GB2312" w:eastAsia="仿宋_GB2312" w:hAnsi="宋体"/>
          <w:b/>
          <w:bCs/>
          <w:sz w:val="28"/>
          <w:szCs w:val="28"/>
        </w:rPr>
      </w:pPr>
      <w:r w:rsidRPr="00C51A6D">
        <w:rPr>
          <w:rFonts w:ascii="仿宋_GB2312" w:eastAsia="仿宋_GB2312" w:hAnsi="宋体" w:cs="仿宋_GB2312" w:hint="eastAsia"/>
          <w:b/>
          <w:bCs/>
          <w:sz w:val="28"/>
          <w:szCs w:val="28"/>
        </w:rPr>
        <w:t>十、其他应予说明的</w:t>
      </w:r>
    </w:p>
    <w:p w14:paraId="0C72AE5E" w14:textId="77777777" w:rsidR="00170A56" w:rsidRDefault="00170A56" w:rsidP="00170A56">
      <w:pPr>
        <w:pStyle w:val="ab"/>
        <w:spacing w:line="460" w:lineRule="exact"/>
        <w:ind w:firstLine="560"/>
        <w:rPr>
          <w:rFonts w:ascii="仿宋_GB2312" w:eastAsia="仿宋_GB2312" w:hAnsi="宋体" w:cs="仿宋_GB2312"/>
          <w:kern w:val="2"/>
          <w:sz w:val="28"/>
          <w:szCs w:val="28"/>
          <w:u w:color="FFFFFF"/>
        </w:rPr>
      </w:pPr>
      <w:r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本标准所引用的规范性引用文件如下：</w:t>
      </w:r>
    </w:p>
    <w:p w14:paraId="26980F36" w14:textId="77777777" w:rsidR="006A2FF0" w:rsidRPr="006A2FF0" w:rsidRDefault="006A2FF0" w:rsidP="006A2FF0">
      <w:pPr>
        <w:ind w:firstLineChars="200" w:firstLine="560"/>
        <w:rPr>
          <w:rFonts w:ascii="仿宋_GB2312" w:eastAsia="仿宋_GB2312" w:hAnsi="宋体" w:cs="仿宋_GB2312"/>
          <w:sz w:val="28"/>
          <w:szCs w:val="28"/>
          <w:u w:color="FFFFFF"/>
        </w:rPr>
        <w:pPrChange w:id="0" w:author="Administrator" w:date="2019-04-24T13:53:00Z">
          <w:pPr>
            <w:ind w:firstLineChars="202" w:firstLine="566"/>
          </w:pPr>
        </w:pPrChange>
      </w:pPr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GB 18278.1 医疗保健产品灭菌 湿热 第1部分：医疗器械灭菌过程的开发、确认和常规控制要</w:t>
      </w:r>
      <w:r>
        <w:rPr>
          <w:rFonts w:ascii="仿宋_GB2312" w:eastAsia="仿宋_GB2312" w:hAnsi="宋体" w:cs="仿宋_GB2312" w:hint="eastAsia"/>
          <w:sz w:val="28"/>
          <w:szCs w:val="28"/>
          <w:u w:color="FFFFFF"/>
        </w:rPr>
        <w:t>求</w:t>
      </w:r>
      <w:del w:id="1" w:author="Administrator" w:date="2019-04-24T13:53:00Z">
        <w:r w:rsidRPr="006A2FF0" w:rsidDel="005D2328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>求</w:delText>
        </w:r>
      </w:del>
      <w:ins w:id="2" w:author="Administrator" w:date="2019-04-24T13:48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(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GB 18278.1-2015,ISO 17665-1:2006, IDT)</w:t>
        </w:r>
      </w:ins>
    </w:p>
    <w:p w14:paraId="328C53E6" w14:textId="77777777" w:rsidR="006A2FF0" w:rsidRPr="006A2FF0" w:rsidRDefault="006A2FF0" w:rsidP="006A2FF0">
      <w:pPr>
        <w:ind w:firstLineChars="202" w:firstLine="566"/>
        <w:rPr>
          <w:rFonts w:ascii="仿宋_GB2312" w:eastAsia="仿宋_GB2312" w:hAnsi="宋体" w:cs="仿宋_GB2312"/>
          <w:sz w:val="28"/>
          <w:szCs w:val="28"/>
          <w:u w:color="FFFFFF"/>
        </w:rPr>
      </w:pPr>
      <w:commentRangeStart w:id="3"/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 xml:space="preserve">GB 18279.1-2015 医疗保健产品灭菌 环氧乙烷  </w:t>
      </w:r>
      <w:del w:id="4" w:author="Administrator" w:date="2019-04-24T13:55:00Z">
        <w:r w:rsidRPr="006A2FF0" w:rsidDel="00DD6F04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>第一部分</w:delText>
        </w:r>
      </w:del>
      <w:ins w:id="5" w:author="Administrator" w:date="2019-04-24T13:55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第1部分</w:t>
        </w:r>
      </w:ins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：医疗器械灭菌过程的开发、确认和常规控制的要求</w:t>
      </w:r>
      <w:commentRangeEnd w:id="3"/>
      <w:r w:rsidRPr="006A2FF0">
        <w:rPr>
          <w:rFonts w:ascii="仿宋_GB2312" w:eastAsia="仿宋_GB2312" w:cs="仿宋_GB2312"/>
          <w:sz w:val="28"/>
          <w:szCs w:val="28"/>
          <w:u w:color="FFFFFF"/>
        </w:rPr>
        <w:commentReference w:id="3"/>
      </w:r>
      <w:ins w:id="6" w:author="Administrator" w:date="2019-04-24T13:48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(GB 18279.1-2015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, ISO 11135-1:2007, IDT)</w:t>
        </w:r>
      </w:ins>
    </w:p>
    <w:p w14:paraId="4C7B6AC2" w14:textId="77777777" w:rsidR="006A2FF0" w:rsidRPr="006A2FF0" w:rsidRDefault="006A2FF0" w:rsidP="006A2FF0">
      <w:pPr>
        <w:ind w:firstLineChars="202" w:firstLine="566"/>
        <w:rPr>
          <w:rFonts w:ascii="仿宋_GB2312" w:eastAsia="仿宋_GB2312" w:hAnsi="宋体" w:cs="仿宋_GB2312"/>
          <w:sz w:val="28"/>
          <w:szCs w:val="28"/>
          <w:u w:color="FFFFFF"/>
        </w:rPr>
      </w:pPr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GB/T 18279.2-2015</w:t>
      </w:r>
      <w:del w:id="7" w:author="Administrator" w:date="2019-04-24T14:16:00Z">
        <w:r w:rsidRPr="006A2FF0" w:rsidDel="006D196B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 xml:space="preserve"> </w:delText>
        </w:r>
      </w:del>
      <w:del w:id="8" w:author="Administrator" w:date="2019-04-24T14:15:00Z">
        <w:r w:rsidRPr="006A2FF0" w:rsidDel="006D196B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 xml:space="preserve"> </w:delText>
        </w:r>
      </w:del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 xml:space="preserve">医疗保健产品灭菌 环氧乙烷 </w:t>
      </w:r>
      <w:del w:id="9" w:author="Administrator" w:date="2019-04-24T13:55:00Z">
        <w:r w:rsidRPr="006A2FF0" w:rsidDel="00DD6F04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>第二部分</w:delText>
        </w:r>
      </w:del>
      <w:ins w:id="10" w:author="Administrator" w:date="2019-04-24T13:55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第2部分</w:t>
        </w:r>
      </w:ins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：GB 18279.1应用指南</w:t>
      </w:r>
      <w:ins w:id="11" w:author="Administrator" w:date="2019-04-24T13:49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(GB/T 18279.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2</w:t>
        </w:r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-2015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, ISO 11135-2:2008, IDT)</w:t>
        </w:r>
      </w:ins>
    </w:p>
    <w:p w14:paraId="35BB63E7" w14:textId="77777777" w:rsidR="006A2FF0" w:rsidRPr="006A2FF0" w:rsidRDefault="006A2FF0" w:rsidP="006A2FF0">
      <w:pPr>
        <w:ind w:firstLineChars="202" w:firstLine="566"/>
        <w:rPr>
          <w:rFonts w:ascii="仿宋_GB2312" w:eastAsia="仿宋_GB2312" w:hAnsi="宋体" w:cs="仿宋_GB2312"/>
          <w:sz w:val="28"/>
          <w:szCs w:val="28"/>
          <w:u w:color="FFFFFF"/>
        </w:rPr>
      </w:pPr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GB 18280.1-2015  医疗保健产品灭菌 辐射 第1部分：医疗器械灭菌过程的开发、确认和常规控制要求</w:t>
      </w:r>
      <w:ins w:id="12" w:author="Administrator" w:date="2019-04-24T13:49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(GB 18280.1-2015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, ISO 11137-1:2006, IDT)</w:t>
        </w:r>
      </w:ins>
      <w:del w:id="13" w:author="Administrator" w:date="2019-04-24T13:49:00Z">
        <w:r w:rsidRPr="006A2FF0" w:rsidDel="005D2328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 xml:space="preserve"> </w:delText>
        </w:r>
      </w:del>
    </w:p>
    <w:p w14:paraId="70F45D12" w14:textId="77777777" w:rsidR="006A2FF0" w:rsidRPr="006A2FF0" w:rsidRDefault="006A2FF0" w:rsidP="006A2FF0">
      <w:pPr>
        <w:ind w:leftChars="200" w:left="420"/>
        <w:rPr>
          <w:rFonts w:ascii="仿宋_GB2312" w:eastAsia="仿宋_GB2312" w:hAnsi="宋体" w:cs="仿宋_GB2312"/>
          <w:sz w:val="28"/>
          <w:szCs w:val="28"/>
          <w:u w:color="FFFFFF"/>
        </w:rPr>
      </w:pPr>
      <w:commentRangeStart w:id="14"/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GB/T 19971</w:t>
      </w:r>
      <w:r w:rsidRPr="006A2FF0">
        <w:rPr>
          <w:rFonts w:ascii="仿宋_GB2312" w:eastAsia="仿宋_GB2312" w:hAnsi="宋体" w:cs="仿宋_GB2312"/>
          <w:sz w:val="28"/>
          <w:szCs w:val="28"/>
          <w:u w:color="FFFFFF"/>
        </w:rPr>
        <w:t>医疗</w:t>
      </w:r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保健</w:t>
      </w:r>
      <w:r w:rsidRPr="006A2FF0">
        <w:rPr>
          <w:rFonts w:ascii="仿宋_GB2312" w:eastAsia="仿宋_GB2312" w:hAnsi="宋体" w:cs="仿宋_GB2312"/>
          <w:sz w:val="28"/>
          <w:szCs w:val="28"/>
          <w:u w:color="FFFFFF"/>
        </w:rPr>
        <w:t>产品</w:t>
      </w:r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灭菌 术语</w:t>
      </w:r>
      <w:commentRangeEnd w:id="14"/>
      <w:r w:rsidRPr="006A2FF0">
        <w:rPr>
          <w:rFonts w:ascii="仿宋_GB2312" w:eastAsia="仿宋_GB2312" w:hAnsi="宋体" w:cs="仿宋_GB2312"/>
          <w:sz w:val="28"/>
          <w:szCs w:val="28"/>
          <w:u w:color="FFFFFF"/>
        </w:rPr>
        <w:commentReference w:id="14"/>
      </w:r>
      <w:ins w:id="15" w:author="Administrator" w:date="2019-04-24T13:49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(GB/T 19971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-2015, ISO 11139:2006, IDT)</w:t>
        </w:r>
      </w:ins>
      <w:r w:rsidRPr="006A2FF0">
        <w:rPr>
          <w:rFonts w:ascii="仿宋_GB2312" w:eastAsia="仿宋_GB2312" w:hAnsi="宋体" w:cs="仿宋_GB2312"/>
          <w:sz w:val="28"/>
          <w:szCs w:val="28"/>
          <w:u w:color="FFFFFF"/>
        </w:rPr>
        <w:br/>
      </w:r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 xml:space="preserve">YY/T 0287-2017 </w:t>
      </w:r>
      <w:del w:id="16" w:author="Administrator" w:date="2019-04-24T13:50:00Z">
        <w:r w:rsidRPr="006A2FF0" w:rsidDel="005D2328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delText xml:space="preserve"> </w:delText>
        </w:r>
      </w:del>
      <w:r w:rsidRPr="006A2FF0">
        <w:rPr>
          <w:rFonts w:ascii="仿宋_GB2312" w:eastAsia="仿宋_GB2312" w:hAnsi="宋体" w:cs="仿宋_GB2312" w:hint="eastAsia"/>
          <w:sz w:val="28"/>
          <w:szCs w:val="28"/>
          <w:u w:color="FFFFFF"/>
        </w:rPr>
        <w:t>医疗器械 质量管理体系 用于法规的要求</w:t>
      </w:r>
      <w:ins w:id="17" w:author="Administrator" w:date="2019-04-24T13:49:00Z">
        <w:r w:rsidRPr="006A2FF0">
          <w:rPr>
            <w:rFonts w:ascii="仿宋_GB2312" w:eastAsia="仿宋_GB2312" w:hAnsi="宋体" w:cs="仿宋_GB2312" w:hint="eastAsia"/>
            <w:sz w:val="28"/>
            <w:szCs w:val="28"/>
            <w:u w:color="FFFFFF"/>
          </w:rPr>
          <w:t>(YY/T 0287-2017</w:t>
        </w:r>
        <w:r w:rsidRPr="006A2FF0">
          <w:rPr>
            <w:rFonts w:ascii="仿宋_GB2312" w:eastAsia="仿宋_GB2312" w:hAnsi="宋体" w:cs="仿宋_GB2312"/>
            <w:sz w:val="28"/>
            <w:szCs w:val="28"/>
            <w:u w:color="FFFFFF"/>
          </w:rPr>
          <w:t>,ISO 13485:2016, IDT)</w:t>
        </w:r>
      </w:ins>
    </w:p>
    <w:p w14:paraId="69A378AB" w14:textId="77777777" w:rsidR="00170A56" w:rsidRPr="006A2FF0" w:rsidRDefault="006A2FF0" w:rsidP="006A2FF0">
      <w:pPr>
        <w:pStyle w:val="ab"/>
        <w:spacing w:line="460" w:lineRule="exact"/>
        <w:ind w:firstLine="560"/>
        <w:rPr>
          <w:rFonts w:ascii="仿宋_GB2312" w:eastAsia="仿宋_GB2312" w:hAnsi="宋体" w:cs="仿宋_GB2312"/>
          <w:kern w:val="2"/>
          <w:sz w:val="28"/>
          <w:szCs w:val="28"/>
          <w:u w:color="FFFFFF"/>
        </w:rPr>
      </w:pPr>
      <w:r w:rsidRPr="006A2FF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 xml:space="preserve">YY/T 0567.1-2013 </w:t>
      </w:r>
      <w:del w:id="18" w:author="Administrator" w:date="2019-04-24T13:50:00Z">
        <w:r w:rsidRPr="006A2FF0" w:rsidDel="005D2328">
          <w:rPr>
            <w:rFonts w:ascii="仿宋_GB2312" w:eastAsia="仿宋_GB2312" w:hAnsi="宋体" w:cs="仿宋_GB2312" w:hint="eastAsia"/>
            <w:kern w:val="2"/>
            <w:sz w:val="28"/>
            <w:szCs w:val="28"/>
            <w:u w:color="FFFFFF"/>
          </w:rPr>
          <w:delText xml:space="preserve"> </w:delText>
        </w:r>
      </w:del>
      <w:r w:rsidRPr="006A2FF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医疗保健产品的无菌加工 第1部分：通用要求</w:t>
      </w:r>
      <w:ins w:id="19" w:author="Administrator" w:date="2019-04-24T13:50:00Z">
        <w:r w:rsidRPr="006A2FF0">
          <w:rPr>
            <w:rFonts w:ascii="仿宋_GB2312" w:eastAsia="仿宋_GB2312" w:hAnsi="宋体" w:cs="仿宋_GB2312" w:hint="eastAsia"/>
            <w:kern w:val="2"/>
            <w:sz w:val="28"/>
            <w:szCs w:val="28"/>
            <w:u w:color="FFFFFF"/>
          </w:rPr>
          <w:t>(YY/T 0567.1-2013,</w:t>
        </w:r>
        <w:r w:rsidRPr="006A2FF0">
          <w:rPr>
            <w:rFonts w:ascii="仿宋_GB2312" w:eastAsia="仿宋_GB2312" w:hAnsi="宋体" w:cs="仿宋_GB2312"/>
            <w:kern w:val="2"/>
            <w:sz w:val="28"/>
            <w:szCs w:val="28"/>
            <w:u w:color="FFFFFF"/>
          </w:rPr>
          <w:t>ISO 13408-1:2008, IDT)</w:t>
        </w:r>
      </w:ins>
      <w:r w:rsidRPr="006A2FF0">
        <w:rPr>
          <w:rFonts w:ascii="仿宋_GB2312" w:eastAsia="仿宋_GB2312" w:hAnsi="宋体" w:cs="仿宋_GB2312"/>
          <w:kern w:val="2"/>
          <w:sz w:val="28"/>
          <w:szCs w:val="28"/>
          <w:u w:color="FFFFFF"/>
        </w:rPr>
        <w:br/>
      </w:r>
      <w:ins w:id="20" w:author="Administrator" w:date="2019-04-24T13:51:00Z">
        <w:r w:rsidRPr="006A2FF0">
          <w:rPr>
            <w:rFonts w:ascii="仿宋_GB2312" w:eastAsia="仿宋_GB2312" w:hAnsi="宋体" w:cs="仿宋_GB2312" w:hint="eastAsia"/>
            <w:kern w:val="2"/>
            <w:sz w:val="28"/>
            <w:szCs w:val="28"/>
            <w:u w:color="FFFFFF"/>
          </w:rPr>
          <w:t xml:space="preserve">    </w:t>
        </w:r>
      </w:ins>
      <w:r w:rsidRPr="006A2FF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YY/T 0567.5-2011</w:t>
      </w:r>
      <w:ins w:id="21" w:author="Administrator" w:date="2019-04-24T13:50:00Z">
        <w:r w:rsidRPr="006A2FF0">
          <w:rPr>
            <w:rFonts w:ascii="仿宋_GB2312" w:eastAsia="仿宋_GB2312" w:hAnsi="宋体" w:cs="仿宋_GB2312" w:hint="eastAsia"/>
            <w:kern w:val="2"/>
            <w:sz w:val="28"/>
            <w:szCs w:val="28"/>
            <w:u w:color="FFFFFF"/>
          </w:rPr>
          <w:t xml:space="preserve"> </w:t>
        </w:r>
      </w:ins>
      <w:del w:id="22" w:author="Administrator" w:date="2019-04-24T13:50:00Z">
        <w:r w:rsidRPr="006A2FF0" w:rsidDel="005D2328">
          <w:rPr>
            <w:rFonts w:ascii="仿宋_GB2312" w:eastAsia="仿宋_GB2312" w:hAnsi="宋体" w:cs="仿宋_GB2312" w:hint="eastAsia"/>
            <w:kern w:val="2"/>
            <w:sz w:val="28"/>
            <w:szCs w:val="28"/>
            <w:u w:color="FFFFFF"/>
          </w:rPr>
          <w:delText xml:space="preserve">  </w:delText>
        </w:r>
      </w:del>
      <w:r w:rsidRPr="006A2FF0">
        <w:rPr>
          <w:rFonts w:ascii="仿宋_GB2312" w:eastAsia="仿宋_GB2312" w:hAnsi="宋体" w:cs="仿宋_GB2312" w:hint="eastAsia"/>
          <w:kern w:val="2"/>
          <w:sz w:val="28"/>
          <w:szCs w:val="28"/>
          <w:u w:color="FFFFFF"/>
        </w:rPr>
        <w:t>医疗保健产品的无菌加工 第5部分：在线灭菌</w:t>
      </w:r>
      <w:ins w:id="23" w:author="Administrator" w:date="2019-04-24T13:51:00Z">
        <w:r w:rsidRPr="006A2FF0">
          <w:rPr>
            <w:rFonts w:ascii="仿宋_GB2312" w:eastAsia="仿宋_GB2312" w:hAnsi="宋体" w:cs="仿宋_GB2312" w:hint="eastAsia"/>
            <w:kern w:val="2"/>
            <w:sz w:val="28"/>
            <w:szCs w:val="28"/>
            <w:u w:color="FFFFFF"/>
          </w:rPr>
          <w:t>(YY/T 0567.5-2011</w:t>
        </w:r>
        <w:r w:rsidRPr="006A2FF0">
          <w:rPr>
            <w:rFonts w:ascii="仿宋_GB2312" w:eastAsia="仿宋_GB2312" w:hAnsi="宋体" w:cs="仿宋_GB2312"/>
            <w:kern w:val="2"/>
            <w:sz w:val="28"/>
            <w:szCs w:val="28"/>
            <w:u w:color="FFFFFF"/>
          </w:rPr>
          <w:t>,ISO 13408-5:2006, IDT)</w:t>
        </w:r>
      </w:ins>
    </w:p>
    <w:p w14:paraId="3F591F26" w14:textId="77777777" w:rsidR="00772DF3" w:rsidRDefault="006B4064" w:rsidP="00772DF3">
      <w:pPr>
        <w:pStyle w:val="af6"/>
        <w:spacing w:line="460" w:lineRule="exact"/>
        <w:ind w:right="480"/>
        <w:jc w:val="right"/>
        <w:rPr>
          <w:rFonts w:ascii="仿宋_GB2312" w:eastAsia="仿宋_GB2312" w:hAnsi="宋体" w:cs="仿宋_GB2312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《</w:t>
      </w:r>
      <w:r w:rsidR="0021238E">
        <w:rPr>
          <w:rFonts w:ascii="仿宋_GB2312" w:eastAsia="仿宋_GB2312" w:hAnsi="宋体" w:cs="仿宋_GB2312" w:hint="eastAsia"/>
          <w:sz w:val="28"/>
          <w:szCs w:val="28"/>
          <w:u w:color="FFFFFF"/>
        </w:rPr>
        <w:t>医疗保健产品的无菌加工 第2部分：除菌过滤</w:t>
      </w: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》</w:t>
      </w:r>
    </w:p>
    <w:p w14:paraId="590CC547" w14:textId="77777777" w:rsidR="00772DF3" w:rsidRDefault="006B4064" w:rsidP="00772DF3">
      <w:pPr>
        <w:pStyle w:val="af6"/>
        <w:spacing w:line="460" w:lineRule="exact"/>
        <w:ind w:right="480"/>
        <w:jc w:val="right"/>
        <w:rPr>
          <w:rFonts w:ascii="仿宋_GB2312" w:eastAsia="仿宋_GB2312" w:hAnsi="宋体" w:cs="仿宋_GB2312"/>
          <w:sz w:val="28"/>
          <w:szCs w:val="28"/>
          <w:u w:color="FFFFFF"/>
        </w:rPr>
      </w:pPr>
      <w:r w:rsidRPr="00C51A6D">
        <w:rPr>
          <w:rFonts w:ascii="仿宋_GB2312" w:eastAsia="仿宋_GB2312" w:hAnsi="宋体" w:cs="仿宋_GB2312" w:hint="eastAsia"/>
          <w:sz w:val="28"/>
          <w:szCs w:val="28"/>
          <w:u w:color="FFFFFF"/>
        </w:rPr>
        <w:t>起草小组</w:t>
      </w:r>
    </w:p>
    <w:p w14:paraId="59F911C7" w14:textId="77777777" w:rsidR="00772DF3" w:rsidRPr="00772DF3" w:rsidRDefault="00772DF3" w:rsidP="00772DF3">
      <w:pPr>
        <w:pStyle w:val="af6"/>
        <w:spacing w:line="460" w:lineRule="exact"/>
        <w:ind w:right="480"/>
        <w:jc w:val="right"/>
        <w:rPr>
          <w:rFonts w:ascii="仿宋_GB2312" w:eastAsia="仿宋_GB2312" w:hAnsi="宋体" w:cs="仿宋_GB2312"/>
          <w:sz w:val="28"/>
          <w:szCs w:val="28"/>
          <w:u w:color="FFFFFF"/>
        </w:rPr>
      </w:pPr>
      <w:r>
        <w:rPr>
          <w:rFonts w:ascii="仿宋_GB2312" w:eastAsia="仿宋_GB2312" w:hAnsi="宋体" w:cs="仿宋_GB2312"/>
          <w:sz w:val="28"/>
          <w:szCs w:val="28"/>
          <w:u w:color="FFFFFF"/>
        </w:rPr>
        <w:t>201</w:t>
      </w:r>
      <w:r w:rsidR="006A2FF0">
        <w:rPr>
          <w:rFonts w:ascii="仿宋_GB2312" w:eastAsia="仿宋_GB2312" w:hAnsi="宋体" w:cs="仿宋_GB2312"/>
          <w:sz w:val="28"/>
          <w:szCs w:val="28"/>
          <w:u w:color="FFFFFF"/>
        </w:rPr>
        <w:t>9</w:t>
      </w:r>
      <w:r>
        <w:rPr>
          <w:rFonts w:ascii="仿宋_GB2312" w:eastAsia="仿宋_GB2312" w:hAnsi="宋体" w:cs="仿宋_GB2312"/>
          <w:sz w:val="28"/>
          <w:szCs w:val="28"/>
          <w:u w:color="FFFFFF"/>
        </w:rPr>
        <w:t>年</w:t>
      </w:r>
      <w:r w:rsidR="006A2FF0">
        <w:rPr>
          <w:rFonts w:ascii="仿宋_GB2312" w:eastAsia="仿宋_GB2312" w:hAnsi="宋体" w:cs="仿宋_GB2312"/>
          <w:sz w:val="28"/>
          <w:szCs w:val="28"/>
          <w:u w:color="FFFFFF"/>
        </w:rPr>
        <w:t>4</w:t>
      </w:r>
      <w:r>
        <w:rPr>
          <w:rFonts w:ascii="仿宋_GB2312" w:eastAsia="仿宋_GB2312" w:hAnsi="宋体" w:cs="仿宋_GB2312"/>
          <w:sz w:val="28"/>
          <w:szCs w:val="28"/>
          <w:u w:color="FFFFFF"/>
        </w:rPr>
        <w:t>月</w:t>
      </w:r>
      <w:r w:rsidR="006A2FF0">
        <w:rPr>
          <w:rFonts w:ascii="仿宋_GB2312" w:eastAsia="仿宋_GB2312" w:hAnsi="宋体" w:cs="仿宋_GB2312"/>
          <w:sz w:val="28"/>
          <w:szCs w:val="28"/>
          <w:u w:color="FFFFFF"/>
        </w:rPr>
        <w:t>25</w:t>
      </w:r>
      <w:bookmarkStart w:id="24" w:name="_GoBack"/>
      <w:bookmarkEnd w:id="24"/>
      <w:r>
        <w:rPr>
          <w:rFonts w:ascii="仿宋_GB2312" w:eastAsia="仿宋_GB2312" w:hAnsi="宋体" w:cs="仿宋_GB2312"/>
          <w:sz w:val="28"/>
          <w:szCs w:val="28"/>
          <w:u w:color="FFFFFF"/>
        </w:rPr>
        <w:t>日</w:t>
      </w:r>
    </w:p>
    <w:sectPr w:rsidR="00772DF3" w:rsidRPr="00772DF3" w:rsidSect="0051792D">
      <w:headerReference w:type="default" r:id="rId10"/>
      <w:footerReference w:type="default" r:id="rId11"/>
      <w:pgSz w:w="11906" w:h="16838"/>
      <w:pgMar w:top="1418" w:right="851" w:bottom="1418" w:left="1418" w:header="851" w:footer="992" w:gutter="0"/>
      <w:pgNumType w:start="1"/>
      <w:cols w:space="720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joey" w:date="2019-02-18T13:44:00Z" w:initials="j">
    <w:p w14:paraId="67744506" w14:textId="77777777" w:rsidR="006A2FF0" w:rsidRDefault="006A2FF0" w:rsidP="006A2FF0">
      <w:pPr>
        <w:pStyle w:val="af1"/>
      </w:pPr>
      <w:r>
        <w:rPr>
          <w:rStyle w:val="a8"/>
        </w:rPr>
        <w:annotationRef/>
      </w:r>
      <w:r>
        <w:rPr>
          <w:rFonts w:hint="eastAsia"/>
        </w:rPr>
        <w:t>ISO 13408</w:t>
      </w:r>
      <w:r>
        <w:rPr>
          <w:rFonts w:hint="eastAsia"/>
        </w:rPr>
        <w:t>原文引用</w:t>
      </w:r>
      <w:r>
        <w:rPr>
          <w:rFonts w:hint="eastAsia"/>
        </w:rPr>
        <w:t>ISO 11135</w:t>
      </w:r>
      <w:r>
        <w:rPr>
          <w:rFonts w:hint="eastAsia"/>
        </w:rPr>
        <w:t>，实际为</w:t>
      </w:r>
      <w:r>
        <w:rPr>
          <w:rFonts w:hint="eastAsia"/>
        </w:rPr>
        <w:t>ISO 11135-1</w:t>
      </w:r>
      <w:r>
        <w:rPr>
          <w:rFonts w:hint="eastAsia"/>
        </w:rPr>
        <w:t>和</w:t>
      </w:r>
      <w:r>
        <w:rPr>
          <w:rFonts w:hint="eastAsia"/>
        </w:rPr>
        <w:t>ISO 11135-2</w:t>
      </w:r>
    </w:p>
  </w:comment>
  <w:comment w:id="14" w:author="joey" w:date="2019-02-28T15:45:00Z" w:initials="j">
    <w:p w14:paraId="7288D36A" w14:textId="77777777" w:rsidR="006A2FF0" w:rsidRDefault="006A2FF0" w:rsidP="006A2FF0">
      <w:pPr>
        <w:pStyle w:val="af1"/>
      </w:pPr>
      <w:r>
        <w:rPr>
          <w:rStyle w:val="a8"/>
        </w:rPr>
        <w:annotationRef/>
      </w:r>
      <w:r>
        <w:rPr>
          <w:rFonts w:hint="eastAsia"/>
        </w:rPr>
        <w:t>引用</w:t>
      </w:r>
      <w:r>
        <w:rPr>
          <w:rFonts w:hint="eastAsia"/>
        </w:rPr>
        <w:t>ISO</w:t>
      </w:r>
      <w:r>
        <w:rPr>
          <w:rFonts w:hint="eastAsia"/>
        </w:rPr>
        <w:t>标准已转化为国标的，修改为国标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744506" w15:done="0"/>
  <w15:commentEx w15:paraId="7288D3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744506" w16cid:durableId="206C009E"/>
  <w16cid:commentId w16cid:paraId="7288D36A" w16cid:durableId="206C00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70E91" w14:textId="77777777" w:rsidR="00AE3A1A" w:rsidRDefault="00AE3A1A">
      <w:r>
        <w:separator/>
      </w:r>
    </w:p>
  </w:endnote>
  <w:endnote w:type="continuationSeparator" w:id="0">
    <w:p w14:paraId="1D7B3118" w14:textId="77777777" w:rsidR="00AE3A1A" w:rsidRDefault="00AE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030C8" w14:textId="77777777" w:rsidR="006B4064" w:rsidRDefault="001C0D63">
    <w:pPr>
      <w:pStyle w:val="affe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B406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7B41">
      <w:rPr>
        <w:rStyle w:val="a6"/>
        <w:noProof/>
      </w:rPr>
      <w:t>1</w:t>
    </w:r>
    <w:r>
      <w:rPr>
        <w:rStyle w:val="a6"/>
      </w:rPr>
      <w:fldChar w:fldCharType="end"/>
    </w:r>
  </w:p>
  <w:p w14:paraId="221C1D8F" w14:textId="77777777" w:rsidR="006B4064" w:rsidRDefault="006B4064">
    <w:pPr>
      <w:pStyle w:val="aff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F9701" w14:textId="77777777" w:rsidR="00AE3A1A" w:rsidRDefault="00AE3A1A">
      <w:r>
        <w:separator/>
      </w:r>
    </w:p>
  </w:footnote>
  <w:footnote w:type="continuationSeparator" w:id="0">
    <w:p w14:paraId="38F16494" w14:textId="77777777" w:rsidR="00AE3A1A" w:rsidRDefault="00AE3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5B0AD" w14:textId="77777777" w:rsidR="006B4064" w:rsidRDefault="006B4064">
    <w:pPr>
      <w:pStyle w:val="afc"/>
      <w:pBdr>
        <w:bottom w:val="none" w:sz="0" w:space="0" w:color="auto"/>
      </w:pBdr>
      <w:ind w:right="105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000000A"/>
    <w:multiLevelType w:val="multilevel"/>
    <w:tmpl w:val="0000000A"/>
    <w:lvl w:ilvl="0">
      <w:start w:val="5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ascii="黑体" w:eastAsia="黑体" w:hint="eastAsia"/>
      </w:rPr>
    </w:lvl>
    <w:lvl w:ilvl="1">
      <w:start w:val="3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ascii="黑体" w:eastAsia="黑体" w:hint="eastAsia"/>
      </w:rPr>
    </w:lvl>
    <w:lvl w:ilvl="2">
      <w:start w:val="3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ascii="黑体" w:eastAsia="黑体"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黑体" w:eastAsia="黑体"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黑体" w:eastAsia="黑体"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黑体" w:eastAsia="黑体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黑体" w:eastAsia="黑体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黑体" w:eastAsia="黑体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黑体" w:eastAsia="黑体" w:hint="eastAsia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0000000E"/>
    <w:multiLevelType w:val="multilevel"/>
    <w:tmpl w:val="0000000E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注%2"/>
      <w:lvlJc w:val="left"/>
      <w:pPr>
        <w:tabs>
          <w:tab w:val="num" w:pos="1080"/>
        </w:tabs>
        <w:ind w:left="1080" w:hanging="660"/>
      </w:pPr>
      <w:rPr>
        <w:rFonts w:hint="eastAsia"/>
      </w:rPr>
    </w:lvl>
    <w:lvl w:ilvl="2">
      <w:start w:val="2"/>
      <w:numFmt w:val="decimal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0000010"/>
    <w:multiLevelType w:val="multilevel"/>
    <w:tmpl w:val="00000010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7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none"/>
      <w:suff w:val="nothing"/>
      <w:lvlText w:val="%1"/>
      <w:lvlJc w:val="left"/>
      <w:rPr>
        <w:rFonts w:ascii="Times New Roman" w:hAnsi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0000014"/>
    <w:multiLevelType w:val="multilevel"/>
    <w:tmpl w:val="00000014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00000016"/>
    <w:multiLevelType w:val="multilevel"/>
    <w:tmpl w:val="00000016"/>
    <w:lvl w:ilvl="0">
      <w:start w:val="1"/>
      <w:numFmt w:val="lowerLetter"/>
      <w:lvlText w:val="%1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7" w15:restartNumberingAfterBreak="0">
    <w:nsid w:val="00000017"/>
    <w:multiLevelType w:val="multilevel"/>
    <w:tmpl w:val="00000017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2"/>
      <w:numFmt w:val="decimal"/>
      <w:lvlText w:val="注%2"/>
      <w:lvlJc w:val="left"/>
      <w:pPr>
        <w:tabs>
          <w:tab w:val="num" w:pos="1080"/>
        </w:tabs>
        <w:ind w:left="1080" w:hanging="6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00000019"/>
    <w:multiLevelType w:val="multilevel"/>
    <w:tmpl w:val="00000019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0000001A"/>
    <w:multiLevelType w:val="multilevel"/>
    <w:tmpl w:val="0000001A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2"/>
      <w:numFmt w:val="decimal"/>
      <w:lvlText w:val="注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0000001C"/>
    <w:multiLevelType w:val="multilevel"/>
    <w:tmpl w:val="0000001C"/>
    <w:lvl w:ilvl="0">
      <w:start w:val="1"/>
      <w:numFmt w:val="upperRoman"/>
      <w:lvlText w:val="第 %1 条"/>
      <w:lvlJc w:val="left"/>
      <w:pPr>
        <w:tabs>
          <w:tab w:val="num" w:pos="1080"/>
        </w:tabs>
      </w:pPr>
    </w:lvl>
    <w:lvl w:ilvl="1">
      <w:start w:val="1"/>
      <w:numFmt w:val="decimalZero"/>
      <w:isLgl/>
      <w:lvlText w:val="节 %1.%2"/>
      <w:lvlJc w:val="left"/>
      <w:pPr>
        <w:tabs>
          <w:tab w:val="num" w:pos="72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0000001D"/>
    <w:multiLevelType w:val="multilevel"/>
    <w:tmpl w:val="0000001D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0000001E"/>
    <w:multiLevelType w:val="multilevel"/>
    <w:tmpl w:val="0000001E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0000001F"/>
    <w:multiLevelType w:val="multilevel"/>
    <w:tmpl w:val="0000001F"/>
    <w:lvl w:ilvl="0">
      <w:start w:val="1"/>
      <w:numFmt w:val="lowerLetter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00000022"/>
    <w:multiLevelType w:val="multilevel"/>
    <w:tmpl w:val="00000022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C5917C3"/>
    <w:multiLevelType w:val="multilevel"/>
    <w:tmpl w:val="C9A69A3E"/>
    <w:lvl w:ilvl="0">
      <w:start w:val="1"/>
      <w:numFmt w:val="none"/>
      <w:pStyle w:val="a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0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1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26" w15:restartNumberingAfterBreak="0">
    <w:nsid w:val="53EA6CAE"/>
    <w:multiLevelType w:val="hybridMultilevel"/>
    <w:tmpl w:val="64F6CDCC"/>
    <w:lvl w:ilvl="0" w:tplc="85AC8E08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6"/>
  </w:num>
  <w:num w:numId="5">
    <w:abstractNumId w:val="20"/>
  </w:num>
  <w:num w:numId="6">
    <w:abstractNumId w:val="10"/>
  </w:num>
  <w:num w:numId="7">
    <w:abstractNumId w:val="0"/>
  </w:num>
  <w:num w:numId="8">
    <w:abstractNumId w:val="7"/>
  </w:num>
  <w:num w:numId="9">
    <w:abstractNumId w:val="21"/>
  </w:num>
  <w:num w:numId="10">
    <w:abstractNumId w:val="2"/>
  </w:num>
  <w:num w:numId="11">
    <w:abstractNumId w:val="19"/>
  </w:num>
  <w:num w:numId="12">
    <w:abstractNumId w:val="6"/>
  </w:num>
  <w:num w:numId="13">
    <w:abstractNumId w:val="1"/>
  </w:num>
  <w:num w:numId="14">
    <w:abstractNumId w:val="14"/>
  </w:num>
  <w:num w:numId="15">
    <w:abstractNumId w:val="17"/>
  </w:num>
  <w:num w:numId="16">
    <w:abstractNumId w:val="24"/>
  </w:num>
  <w:num w:numId="17">
    <w:abstractNumId w:val="12"/>
  </w:num>
  <w:num w:numId="18">
    <w:abstractNumId w:val="11"/>
  </w:num>
  <w:num w:numId="19">
    <w:abstractNumId w:val="9"/>
  </w:num>
  <w:num w:numId="20">
    <w:abstractNumId w:val="8"/>
  </w:num>
  <w:num w:numId="21">
    <w:abstractNumId w:val="23"/>
  </w:num>
  <w:num w:numId="22">
    <w:abstractNumId w:val="3"/>
  </w:num>
  <w:num w:numId="23">
    <w:abstractNumId w:val="22"/>
  </w:num>
  <w:num w:numId="24">
    <w:abstractNumId w:val="15"/>
  </w:num>
  <w:num w:numId="25">
    <w:abstractNumId w:val="18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revisionView w:markup="0"/>
  <w:doNotTrackMoves/>
  <w:defaultTabStop w:val="420"/>
  <w:doNotHyphenateCaps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536B"/>
    <w:rsid w:val="00011FE1"/>
    <w:rsid w:val="00012036"/>
    <w:rsid w:val="0001397F"/>
    <w:rsid w:val="00016D5A"/>
    <w:rsid w:val="00016DB5"/>
    <w:rsid w:val="00021247"/>
    <w:rsid w:val="000409CB"/>
    <w:rsid w:val="000421A8"/>
    <w:rsid w:val="00046FF8"/>
    <w:rsid w:val="000672B3"/>
    <w:rsid w:val="000731B9"/>
    <w:rsid w:val="000820FF"/>
    <w:rsid w:val="00082201"/>
    <w:rsid w:val="00082501"/>
    <w:rsid w:val="00091C1F"/>
    <w:rsid w:val="00092890"/>
    <w:rsid w:val="00092CEA"/>
    <w:rsid w:val="00097628"/>
    <w:rsid w:val="000C14C9"/>
    <w:rsid w:val="000C1CE1"/>
    <w:rsid w:val="000D4D8A"/>
    <w:rsid w:val="000E2BFB"/>
    <w:rsid w:val="00121E2A"/>
    <w:rsid w:val="00123007"/>
    <w:rsid w:val="001242BC"/>
    <w:rsid w:val="00126E0D"/>
    <w:rsid w:val="00140154"/>
    <w:rsid w:val="00141DEB"/>
    <w:rsid w:val="00170A56"/>
    <w:rsid w:val="00172A27"/>
    <w:rsid w:val="001744D4"/>
    <w:rsid w:val="0017497C"/>
    <w:rsid w:val="00174BD7"/>
    <w:rsid w:val="0018547D"/>
    <w:rsid w:val="00196DC1"/>
    <w:rsid w:val="001A0755"/>
    <w:rsid w:val="001A1B24"/>
    <w:rsid w:val="001A317C"/>
    <w:rsid w:val="001B2E63"/>
    <w:rsid w:val="001C0D63"/>
    <w:rsid w:val="001C1F11"/>
    <w:rsid w:val="001D1A3D"/>
    <w:rsid w:val="001F1DC8"/>
    <w:rsid w:val="00200EF6"/>
    <w:rsid w:val="00207FB7"/>
    <w:rsid w:val="0021238E"/>
    <w:rsid w:val="00215DDF"/>
    <w:rsid w:val="00216854"/>
    <w:rsid w:val="002211F5"/>
    <w:rsid w:val="00224E32"/>
    <w:rsid w:val="00226C69"/>
    <w:rsid w:val="002277E2"/>
    <w:rsid w:val="00230793"/>
    <w:rsid w:val="002438BC"/>
    <w:rsid w:val="00291938"/>
    <w:rsid w:val="002A2FE9"/>
    <w:rsid w:val="002D7B41"/>
    <w:rsid w:val="002E4FB1"/>
    <w:rsid w:val="00302A16"/>
    <w:rsid w:val="003106B6"/>
    <w:rsid w:val="003500CE"/>
    <w:rsid w:val="00353594"/>
    <w:rsid w:val="00353C01"/>
    <w:rsid w:val="00364D38"/>
    <w:rsid w:val="00376F9E"/>
    <w:rsid w:val="00381A73"/>
    <w:rsid w:val="003B1047"/>
    <w:rsid w:val="003C0116"/>
    <w:rsid w:val="003C0CA1"/>
    <w:rsid w:val="003C37CC"/>
    <w:rsid w:val="003D1665"/>
    <w:rsid w:val="003E3D4A"/>
    <w:rsid w:val="004012DD"/>
    <w:rsid w:val="00416754"/>
    <w:rsid w:val="00420533"/>
    <w:rsid w:val="004216A7"/>
    <w:rsid w:val="004251E2"/>
    <w:rsid w:val="00457832"/>
    <w:rsid w:val="0047487D"/>
    <w:rsid w:val="0047569D"/>
    <w:rsid w:val="0048081D"/>
    <w:rsid w:val="004820BB"/>
    <w:rsid w:val="004A56EF"/>
    <w:rsid w:val="004B2BBF"/>
    <w:rsid w:val="004B4729"/>
    <w:rsid w:val="004E134B"/>
    <w:rsid w:val="004E5BCD"/>
    <w:rsid w:val="004E622F"/>
    <w:rsid w:val="004F328A"/>
    <w:rsid w:val="005024C5"/>
    <w:rsid w:val="0051792D"/>
    <w:rsid w:val="00531F31"/>
    <w:rsid w:val="005335D9"/>
    <w:rsid w:val="005419CF"/>
    <w:rsid w:val="00545AE0"/>
    <w:rsid w:val="00553E68"/>
    <w:rsid w:val="0055524E"/>
    <w:rsid w:val="00562D45"/>
    <w:rsid w:val="00572FA0"/>
    <w:rsid w:val="00581046"/>
    <w:rsid w:val="005A18A7"/>
    <w:rsid w:val="005A3C52"/>
    <w:rsid w:val="005A6D1E"/>
    <w:rsid w:val="005A7677"/>
    <w:rsid w:val="005C0CD9"/>
    <w:rsid w:val="005C7DAB"/>
    <w:rsid w:val="005D468C"/>
    <w:rsid w:val="005D6C54"/>
    <w:rsid w:val="005D7D58"/>
    <w:rsid w:val="006235E5"/>
    <w:rsid w:val="0063105B"/>
    <w:rsid w:val="006370F2"/>
    <w:rsid w:val="006412A8"/>
    <w:rsid w:val="006417B2"/>
    <w:rsid w:val="00664178"/>
    <w:rsid w:val="00675F0E"/>
    <w:rsid w:val="00684552"/>
    <w:rsid w:val="0069422A"/>
    <w:rsid w:val="0069794D"/>
    <w:rsid w:val="006A2FF0"/>
    <w:rsid w:val="006B02EA"/>
    <w:rsid w:val="006B4064"/>
    <w:rsid w:val="006B4D27"/>
    <w:rsid w:val="006C28CA"/>
    <w:rsid w:val="006C4513"/>
    <w:rsid w:val="006C519E"/>
    <w:rsid w:val="006E66F3"/>
    <w:rsid w:val="0070121B"/>
    <w:rsid w:val="007068E4"/>
    <w:rsid w:val="007140E0"/>
    <w:rsid w:val="007178A5"/>
    <w:rsid w:val="00721B1B"/>
    <w:rsid w:val="00726EFB"/>
    <w:rsid w:val="00730B96"/>
    <w:rsid w:val="007542F0"/>
    <w:rsid w:val="00756720"/>
    <w:rsid w:val="00761AC7"/>
    <w:rsid w:val="00772DF3"/>
    <w:rsid w:val="00777980"/>
    <w:rsid w:val="00785C80"/>
    <w:rsid w:val="00785CE6"/>
    <w:rsid w:val="007879E9"/>
    <w:rsid w:val="0079525F"/>
    <w:rsid w:val="007B4181"/>
    <w:rsid w:val="007B6FF1"/>
    <w:rsid w:val="007B796F"/>
    <w:rsid w:val="007C0F48"/>
    <w:rsid w:val="007E64F0"/>
    <w:rsid w:val="007F44C4"/>
    <w:rsid w:val="00833842"/>
    <w:rsid w:val="00833B52"/>
    <w:rsid w:val="00834B4D"/>
    <w:rsid w:val="008364BE"/>
    <w:rsid w:val="00837D56"/>
    <w:rsid w:val="00844779"/>
    <w:rsid w:val="008579FC"/>
    <w:rsid w:val="00877ACA"/>
    <w:rsid w:val="008931C5"/>
    <w:rsid w:val="008958AE"/>
    <w:rsid w:val="00896EBD"/>
    <w:rsid w:val="008A1425"/>
    <w:rsid w:val="008A439A"/>
    <w:rsid w:val="008A5C0B"/>
    <w:rsid w:val="008A7A33"/>
    <w:rsid w:val="008B4DDA"/>
    <w:rsid w:val="008C07BC"/>
    <w:rsid w:val="008C1C94"/>
    <w:rsid w:val="008E286F"/>
    <w:rsid w:val="008E2D1D"/>
    <w:rsid w:val="009011DC"/>
    <w:rsid w:val="00902F27"/>
    <w:rsid w:val="009037A1"/>
    <w:rsid w:val="00910434"/>
    <w:rsid w:val="00914171"/>
    <w:rsid w:val="009206B8"/>
    <w:rsid w:val="0092371B"/>
    <w:rsid w:val="00923817"/>
    <w:rsid w:val="00933A5E"/>
    <w:rsid w:val="00943B45"/>
    <w:rsid w:val="009539FB"/>
    <w:rsid w:val="00975124"/>
    <w:rsid w:val="009A4EF4"/>
    <w:rsid w:val="009C0B09"/>
    <w:rsid w:val="009C36BC"/>
    <w:rsid w:val="009C68ED"/>
    <w:rsid w:val="009D7D9D"/>
    <w:rsid w:val="009F6C21"/>
    <w:rsid w:val="00A00BDA"/>
    <w:rsid w:val="00A00C40"/>
    <w:rsid w:val="00A12FA4"/>
    <w:rsid w:val="00A21CC9"/>
    <w:rsid w:val="00A240D3"/>
    <w:rsid w:val="00A40C46"/>
    <w:rsid w:val="00A42675"/>
    <w:rsid w:val="00A533F6"/>
    <w:rsid w:val="00A63A20"/>
    <w:rsid w:val="00A803B5"/>
    <w:rsid w:val="00A80D6F"/>
    <w:rsid w:val="00A823B7"/>
    <w:rsid w:val="00A8459A"/>
    <w:rsid w:val="00A90C69"/>
    <w:rsid w:val="00AA1440"/>
    <w:rsid w:val="00AA191E"/>
    <w:rsid w:val="00AB49BC"/>
    <w:rsid w:val="00AD3E27"/>
    <w:rsid w:val="00AD3F91"/>
    <w:rsid w:val="00AE3079"/>
    <w:rsid w:val="00AE3A1A"/>
    <w:rsid w:val="00AE3E54"/>
    <w:rsid w:val="00AF2C2E"/>
    <w:rsid w:val="00B0344D"/>
    <w:rsid w:val="00B102A2"/>
    <w:rsid w:val="00B22AAB"/>
    <w:rsid w:val="00B2739E"/>
    <w:rsid w:val="00B27873"/>
    <w:rsid w:val="00B35187"/>
    <w:rsid w:val="00B44BEE"/>
    <w:rsid w:val="00B76D0E"/>
    <w:rsid w:val="00B814D3"/>
    <w:rsid w:val="00B82568"/>
    <w:rsid w:val="00B846D9"/>
    <w:rsid w:val="00B916F1"/>
    <w:rsid w:val="00B941CF"/>
    <w:rsid w:val="00B9612D"/>
    <w:rsid w:val="00BA3D8B"/>
    <w:rsid w:val="00BB07ED"/>
    <w:rsid w:val="00BC13E0"/>
    <w:rsid w:val="00BC342E"/>
    <w:rsid w:val="00BC427D"/>
    <w:rsid w:val="00BC5E2D"/>
    <w:rsid w:val="00BD3979"/>
    <w:rsid w:val="00BD3F24"/>
    <w:rsid w:val="00BD7BDC"/>
    <w:rsid w:val="00BE2908"/>
    <w:rsid w:val="00BE37CF"/>
    <w:rsid w:val="00BE4152"/>
    <w:rsid w:val="00BF2CDE"/>
    <w:rsid w:val="00BF46D9"/>
    <w:rsid w:val="00C00B07"/>
    <w:rsid w:val="00C03605"/>
    <w:rsid w:val="00C05C54"/>
    <w:rsid w:val="00C17CE9"/>
    <w:rsid w:val="00C2407F"/>
    <w:rsid w:val="00C2508E"/>
    <w:rsid w:val="00C25782"/>
    <w:rsid w:val="00C26D86"/>
    <w:rsid w:val="00C43C71"/>
    <w:rsid w:val="00C44865"/>
    <w:rsid w:val="00C51A6D"/>
    <w:rsid w:val="00C56EF2"/>
    <w:rsid w:val="00C61AE4"/>
    <w:rsid w:val="00C63C65"/>
    <w:rsid w:val="00C71E70"/>
    <w:rsid w:val="00C81AB3"/>
    <w:rsid w:val="00C96484"/>
    <w:rsid w:val="00CA3597"/>
    <w:rsid w:val="00CA387E"/>
    <w:rsid w:val="00CA65D7"/>
    <w:rsid w:val="00CB51D3"/>
    <w:rsid w:val="00CB78A3"/>
    <w:rsid w:val="00CC3AB5"/>
    <w:rsid w:val="00CD0AF5"/>
    <w:rsid w:val="00CE0C79"/>
    <w:rsid w:val="00CF1421"/>
    <w:rsid w:val="00CF560E"/>
    <w:rsid w:val="00CF7984"/>
    <w:rsid w:val="00D02891"/>
    <w:rsid w:val="00D25C7C"/>
    <w:rsid w:val="00D27598"/>
    <w:rsid w:val="00D27DF8"/>
    <w:rsid w:val="00D3050A"/>
    <w:rsid w:val="00D55B43"/>
    <w:rsid w:val="00D6049F"/>
    <w:rsid w:val="00D778F4"/>
    <w:rsid w:val="00D82CCD"/>
    <w:rsid w:val="00D849EB"/>
    <w:rsid w:val="00D92763"/>
    <w:rsid w:val="00D942B4"/>
    <w:rsid w:val="00D976CB"/>
    <w:rsid w:val="00DB3CE6"/>
    <w:rsid w:val="00DC02F6"/>
    <w:rsid w:val="00DC03DC"/>
    <w:rsid w:val="00DE16DD"/>
    <w:rsid w:val="00DF178D"/>
    <w:rsid w:val="00DF37FE"/>
    <w:rsid w:val="00DF583E"/>
    <w:rsid w:val="00E11A60"/>
    <w:rsid w:val="00E14659"/>
    <w:rsid w:val="00E249A7"/>
    <w:rsid w:val="00E33195"/>
    <w:rsid w:val="00E43028"/>
    <w:rsid w:val="00E50971"/>
    <w:rsid w:val="00E578AB"/>
    <w:rsid w:val="00E66EDC"/>
    <w:rsid w:val="00E7079E"/>
    <w:rsid w:val="00E77D4A"/>
    <w:rsid w:val="00E83D2B"/>
    <w:rsid w:val="00EB0841"/>
    <w:rsid w:val="00EB5800"/>
    <w:rsid w:val="00EB74B4"/>
    <w:rsid w:val="00EE2B5F"/>
    <w:rsid w:val="00EF0DD8"/>
    <w:rsid w:val="00EF3E87"/>
    <w:rsid w:val="00F0054E"/>
    <w:rsid w:val="00F277A9"/>
    <w:rsid w:val="00F27D14"/>
    <w:rsid w:val="00F41264"/>
    <w:rsid w:val="00F47532"/>
    <w:rsid w:val="00F626B3"/>
    <w:rsid w:val="00F741A9"/>
    <w:rsid w:val="00F77D70"/>
    <w:rsid w:val="00F82A2A"/>
    <w:rsid w:val="00F919BA"/>
    <w:rsid w:val="00FB209E"/>
    <w:rsid w:val="00FD0173"/>
    <w:rsid w:val="00FE335F"/>
    <w:rsid w:val="00FE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3ABCBB"/>
  <w15:docId w15:val="{11659AFA-19F1-463D-8E12-976249F8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226C6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2"/>
    <w:next w:val="a2"/>
    <w:link w:val="10"/>
    <w:uiPriority w:val="99"/>
    <w:qFormat/>
    <w:rsid w:val="00226C69"/>
    <w:pPr>
      <w:keepNext/>
      <w:tabs>
        <w:tab w:val="left" w:pos="1080"/>
      </w:tabs>
      <w:jc w:val="center"/>
      <w:outlineLvl w:val="0"/>
    </w:pPr>
    <w:rPr>
      <w:rFonts w:eastAsia="黑体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226C69"/>
    <w:pPr>
      <w:keepNext/>
      <w:tabs>
        <w:tab w:val="left" w:pos="720"/>
      </w:tabs>
      <w:jc w:val="center"/>
      <w:outlineLvl w:val="1"/>
    </w:pPr>
    <w:rPr>
      <w:rFonts w:ascii="黑体" w:eastAsia="黑体" w:cs="黑体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BE2908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semiHidden/>
    <w:locked/>
    <w:rsid w:val="00BE2908"/>
    <w:rPr>
      <w:rFonts w:ascii="Cambria" w:eastAsia="宋体" w:hAnsi="Cambria" w:cs="Cambria"/>
      <w:b/>
      <w:bCs/>
      <w:sz w:val="32"/>
      <w:szCs w:val="32"/>
    </w:rPr>
  </w:style>
  <w:style w:type="character" w:styleId="a6">
    <w:name w:val="page number"/>
    <w:basedOn w:val="a3"/>
    <w:uiPriority w:val="99"/>
    <w:rsid w:val="00226C69"/>
  </w:style>
  <w:style w:type="character" w:customStyle="1" w:styleId="a7">
    <w:name w:val="发布"/>
    <w:uiPriority w:val="99"/>
    <w:rsid w:val="00226C69"/>
    <w:rPr>
      <w:rFonts w:ascii="黑体" w:eastAsia="黑体" w:cs="黑体"/>
      <w:spacing w:val="22"/>
      <w:w w:val="100"/>
      <w:position w:val="3"/>
      <w:sz w:val="28"/>
      <w:szCs w:val="28"/>
    </w:rPr>
  </w:style>
  <w:style w:type="character" w:styleId="a8">
    <w:name w:val="annotation reference"/>
    <w:uiPriority w:val="99"/>
    <w:rsid w:val="00226C69"/>
    <w:rPr>
      <w:sz w:val="21"/>
      <w:szCs w:val="21"/>
    </w:rPr>
  </w:style>
  <w:style w:type="paragraph" w:customStyle="1" w:styleId="a9">
    <w:name w:val="三级条标题"/>
    <w:basedOn w:val="aa"/>
    <w:next w:val="ab"/>
    <w:uiPriority w:val="99"/>
    <w:rsid w:val="00226C69"/>
    <w:pPr>
      <w:tabs>
        <w:tab w:val="clear" w:pos="1680"/>
        <w:tab w:val="left" w:pos="2100"/>
      </w:tabs>
      <w:ind w:left="2100"/>
      <w:outlineLvl w:val="4"/>
    </w:pPr>
  </w:style>
  <w:style w:type="paragraph" w:customStyle="1" w:styleId="ab">
    <w:name w:val="段"/>
    <w:link w:val="Char"/>
    <w:uiPriority w:val="99"/>
    <w:rsid w:val="00226C69"/>
    <w:pPr>
      <w:autoSpaceDE w:val="0"/>
      <w:autoSpaceDN w:val="0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c">
    <w:name w:val="四级条标题"/>
    <w:basedOn w:val="a9"/>
    <w:next w:val="ab"/>
    <w:uiPriority w:val="99"/>
    <w:rsid w:val="00226C69"/>
    <w:pPr>
      <w:tabs>
        <w:tab w:val="clear" w:pos="2100"/>
        <w:tab w:val="left" w:pos="2520"/>
      </w:tabs>
      <w:ind w:left="2520"/>
      <w:outlineLvl w:val="5"/>
    </w:pPr>
  </w:style>
  <w:style w:type="paragraph" w:customStyle="1" w:styleId="ad">
    <w:name w:val="一级条标题"/>
    <w:basedOn w:val="ae"/>
    <w:next w:val="ab"/>
    <w:uiPriority w:val="99"/>
    <w:rsid w:val="00226C69"/>
    <w:pPr>
      <w:spacing w:beforeLines="0" w:afterLines="0"/>
      <w:outlineLvl w:val="2"/>
    </w:pPr>
  </w:style>
  <w:style w:type="paragraph" w:customStyle="1" w:styleId="af">
    <w:name w:val="其他标准称谓"/>
    <w:uiPriority w:val="99"/>
    <w:rsid w:val="00226C69"/>
    <w:pPr>
      <w:spacing w:line="240" w:lineRule="atLeast"/>
      <w:jc w:val="distribute"/>
    </w:pPr>
    <w:rPr>
      <w:rFonts w:ascii="黑体" w:eastAsia="黑体" w:hAnsi="宋体" w:cs="黑体"/>
      <w:sz w:val="52"/>
      <w:szCs w:val="52"/>
    </w:rPr>
  </w:style>
  <w:style w:type="paragraph" w:customStyle="1" w:styleId="af0">
    <w:name w:val="封面标准文稿类别"/>
    <w:uiPriority w:val="99"/>
    <w:rsid w:val="00226C69"/>
    <w:pPr>
      <w:spacing w:before="440" w:line="400" w:lineRule="exact"/>
      <w:jc w:val="center"/>
    </w:pPr>
    <w:rPr>
      <w:rFonts w:ascii="宋体" w:cs="宋体"/>
      <w:sz w:val="24"/>
      <w:szCs w:val="24"/>
    </w:rPr>
  </w:style>
  <w:style w:type="paragraph" w:styleId="af1">
    <w:name w:val="annotation text"/>
    <w:basedOn w:val="a2"/>
    <w:link w:val="af2"/>
    <w:uiPriority w:val="99"/>
    <w:qFormat/>
    <w:rsid w:val="00226C69"/>
    <w:pPr>
      <w:jc w:val="left"/>
    </w:pPr>
  </w:style>
  <w:style w:type="character" w:customStyle="1" w:styleId="af2">
    <w:name w:val="批注文字 字符"/>
    <w:link w:val="af1"/>
    <w:uiPriority w:val="99"/>
    <w:qFormat/>
    <w:locked/>
    <w:rsid w:val="00BE2908"/>
    <w:rPr>
      <w:sz w:val="21"/>
      <w:szCs w:val="21"/>
    </w:rPr>
  </w:style>
  <w:style w:type="paragraph" w:customStyle="1" w:styleId="af3">
    <w:name w:val="五级条标题"/>
    <w:basedOn w:val="ac"/>
    <w:next w:val="ab"/>
    <w:uiPriority w:val="99"/>
    <w:rsid w:val="00226C69"/>
    <w:pPr>
      <w:tabs>
        <w:tab w:val="clear" w:pos="2520"/>
        <w:tab w:val="left" w:pos="3570"/>
      </w:tabs>
      <w:ind w:left="3570"/>
      <w:outlineLvl w:val="6"/>
    </w:pPr>
  </w:style>
  <w:style w:type="paragraph" w:customStyle="1" w:styleId="af4">
    <w:name w:val="封面标准名称"/>
    <w:uiPriority w:val="99"/>
    <w:rsid w:val="00226C69"/>
    <w:pPr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af5">
    <w:name w:val="封面标准英文名称"/>
    <w:uiPriority w:val="99"/>
    <w:rsid w:val="00226C69"/>
    <w:pPr>
      <w:widowControl w:val="0"/>
      <w:spacing w:before="370" w:line="400" w:lineRule="exact"/>
      <w:jc w:val="center"/>
    </w:pPr>
    <w:rPr>
      <w:sz w:val="28"/>
      <w:szCs w:val="28"/>
    </w:rPr>
  </w:style>
  <w:style w:type="paragraph" w:styleId="af6">
    <w:name w:val="Body Text"/>
    <w:basedOn w:val="a2"/>
    <w:link w:val="af7"/>
    <w:uiPriority w:val="99"/>
    <w:rsid w:val="00226C69"/>
    <w:pPr>
      <w:jc w:val="center"/>
    </w:pPr>
    <w:rPr>
      <w:sz w:val="84"/>
      <w:szCs w:val="84"/>
    </w:rPr>
  </w:style>
  <w:style w:type="character" w:customStyle="1" w:styleId="af7">
    <w:name w:val="正文文本 字符"/>
    <w:link w:val="af6"/>
    <w:uiPriority w:val="99"/>
    <w:semiHidden/>
    <w:locked/>
    <w:rsid w:val="00BE2908"/>
    <w:rPr>
      <w:sz w:val="21"/>
      <w:szCs w:val="21"/>
    </w:rPr>
  </w:style>
  <w:style w:type="paragraph" w:customStyle="1" w:styleId="Default">
    <w:name w:val="Default"/>
    <w:uiPriority w:val="99"/>
    <w:rsid w:val="00226C69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af8">
    <w:name w:val="发布部门"/>
    <w:next w:val="a2"/>
    <w:uiPriority w:val="99"/>
    <w:rsid w:val="00226C69"/>
    <w:pPr>
      <w:jc w:val="center"/>
    </w:pPr>
    <w:rPr>
      <w:rFonts w:ascii="宋体" w:cs="宋体"/>
      <w:b/>
      <w:bCs/>
      <w:spacing w:val="20"/>
      <w:w w:val="135"/>
      <w:sz w:val="36"/>
      <w:szCs w:val="36"/>
    </w:rPr>
  </w:style>
  <w:style w:type="paragraph" w:customStyle="1" w:styleId="af9">
    <w:name w:val="封面标准文稿编辑信息"/>
    <w:uiPriority w:val="99"/>
    <w:rsid w:val="00226C69"/>
    <w:pPr>
      <w:spacing w:before="180" w:line="180" w:lineRule="exact"/>
      <w:jc w:val="center"/>
    </w:pPr>
    <w:rPr>
      <w:rFonts w:ascii="宋体" w:cs="宋体"/>
      <w:sz w:val="21"/>
      <w:szCs w:val="21"/>
    </w:rPr>
  </w:style>
  <w:style w:type="paragraph" w:customStyle="1" w:styleId="ae">
    <w:name w:val="章标题"/>
    <w:next w:val="ab"/>
    <w:uiPriority w:val="99"/>
    <w:rsid w:val="00226C69"/>
    <w:pPr>
      <w:spacing w:beforeLines="50" w:afterLines="50"/>
      <w:jc w:val="both"/>
      <w:outlineLvl w:val="1"/>
    </w:pPr>
    <w:rPr>
      <w:rFonts w:ascii="黑体" w:eastAsia="黑体" w:cs="黑体"/>
      <w:sz w:val="21"/>
      <w:szCs w:val="21"/>
    </w:rPr>
  </w:style>
  <w:style w:type="paragraph" w:customStyle="1" w:styleId="afa">
    <w:name w:val="发布日期"/>
    <w:uiPriority w:val="99"/>
    <w:rsid w:val="00226C69"/>
    <w:rPr>
      <w:rFonts w:eastAsia="黑体"/>
      <w:sz w:val="28"/>
      <w:szCs w:val="28"/>
    </w:rPr>
  </w:style>
  <w:style w:type="paragraph" w:customStyle="1" w:styleId="Afb">
    <w:name w:val="附录A"/>
    <w:basedOn w:val="a2"/>
    <w:uiPriority w:val="99"/>
    <w:rsid w:val="00226C69"/>
    <w:pPr>
      <w:spacing w:line="360" w:lineRule="auto"/>
      <w:ind w:left="357" w:hanging="357"/>
      <w:jc w:val="center"/>
      <w:outlineLvl w:val="0"/>
    </w:pPr>
    <w:rPr>
      <w:b/>
      <w:bCs/>
    </w:rPr>
  </w:style>
  <w:style w:type="paragraph" w:styleId="afc">
    <w:name w:val="header"/>
    <w:basedOn w:val="a2"/>
    <w:link w:val="afd"/>
    <w:uiPriority w:val="99"/>
    <w:rsid w:val="00226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d">
    <w:name w:val="页眉 字符"/>
    <w:link w:val="afc"/>
    <w:uiPriority w:val="99"/>
    <w:semiHidden/>
    <w:locked/>
    <w:rsid w:val="00BE2908"/>
    <w:rPr>
      <w:sz w:val="18"/>
      <w:szCs w:val="18"/>
    </w:rPr>
  </w:style>
  <w:style w:type="paragraph" w:styleId="3">
    <w:name w:val="Body Text Indent 3"/>
    <w:basedOn w:val="a2"/>
    <w:link w:val="30"/>
    <w:uiPriority w:val="99"/>
    <w:rsid w:val="00226C69"/>
    <w:pPr>
      <w:spacing w:line="360" w:lineRule="auto"/>
      <w:ind w:firstLine="480"/>
    </w:pPr>
  </w:style>
  <w:style w:type="character" w:customStyle="1" w:styleId="30">
    <w:name w:val="正文文本缩进 3 字符"/>
    <w:link w:val="3"/>
    <w:uiPriority w:val="99"/>
    <w:semiHidden/>
    <w:locked/>
    <w:rsid w:val="00BE2908"/>
    <w:rPr>
      <w:sz w:val="16"/>
      <w:szCs w:val="16"/>
    </w:rPr>
  </w:style>
  <w:style w:type="paragraph" w:styleId="afe">
    <w:name w:val="Body Text Indent"/>
    <w:basedOn w:val="a2"/>
    <w:link w:val="aff"/>
    <w:uiPriority w:val="99"/>
    <w:rsid w:val="00226C69"/>
    <w:pPr>
      <w:spacing w:line="360" w:lineRule="auto"/>
      <w:ind w:left="2400" w:hangingChars="1000" w:hanging="2400"/>
    </w:pPr>
    <w:rPr>
      <w:sz w:val="24"/>
      <w:szCs w:val="24"/>
    </w:rPr>
  </w:style>
  <w:style w:type="character" w:customStyle="1" w:styleId="aff">
    <w:name w:val="正文文本缩进 字符"/>
    <w:link w:val="afe"/>
    <w:uiPriority w:val="99"/>
    <w:semiHidden/>
    <w:locked/>
    <w:rsid w:val="00BE2908"/>
    <w:rPr>
      <w:sz w:val="21"/>
      <w:szCs w:val="21"/>
    </w:rPr>
  </w:style>
  <w:style w:type="paragraph" w:styleId="21">
    <w:name w:val="Body Text Indent 2"/>
    <w:basedOn w:val="a2"/>
    <w:link w:val="22"/>
    <w:uiPriority w:val="99"/>
    <w:rsid w:val="00226C69"/>
    <w:pPr>
      <w:spacing w:line="360" w:lineRule="auto"/>
      <w:ind w:firstLineChars="150" w:firstLine="360"/>
    </w:pPr>
    <w:rPr>
      <w:sz w:val="24"/>
      <w:szCs w:val="24"/>
    </w:rPr>
  </w:style>
  <w:style w:type="character" w:customStyle="1" w:styleId="22">
    <w:name w:val="正文文本缩进 2 字符"/>
    <w:link w:val="21"/>
    <w:uiPriority w:val="99"/>
    <w:semiHidden/>
    <w:locked/>
    <w:rsid w:val="00BE2908"/>
    <w:rPr>
      <w:sz w:val="21"/>
      <w:szCs w:val="21"/>
    </w:rPr>
  </w:style>
  <w:style w:type="paragraph" w:customStyle="1" w:styleId="aff0">
    <w:name w:val="实施日期"/>
    <w:basedOn w:val="afa"/>
    <w:uiPriority w:val="99"/>
    <w:rsid w:val="00226C69"/>
    <w:pPr>
      <w:jc w:val="right"/>
    </w:pPr>
  </w:style>
  <w:style w:type="paragraph" w:customStyle="1" w:styleId="aff1">
    <w:name w:val="封面一致性程度标识"/>
    <w:uiPriority w:val="99"/>
    <w:rsid w:val="00226C69"/>
    <w:pPr>
      <w:spacing w:before="440" w:line="400" w:lineRule="exact"/>
      <w:jc w:val="center"/>
    </w:pPr>
    <w:rPr>
      <w:rFonts w:ascii="宋体" w:cs="宋体"/>
      <w:sz w:val="28"/>
      <w:szCs w:val="28"/>
    </w:rPr>
  </w:style>
  <w:style w:type="paragraph" w:customStyle="1" w:styleId="aff2">
    <w:name w:val="前言、引言标题"/>
    <w:next w:val="a2"/>
    <w:uiPriority w:val="99"/>
    <w:rsid w:val="00226C69"/>
    <w:pPr>
      <w:shd w:val="clear" w:color="FFFFFF" w:fill="FFFFFF"/>
      <w:tabs>
        <w:tab w:val="left" w:pos="360"/>
      </w:tabs>
      <w:spacing w:before="640" w:after="560"/>
      <w:ind w:left="360" w:hanging="360"/>
      <w:jc w:val="center"/>
      <w:outlineLvl w:val="0"/>
    </w:pPr>
    <w:rPr>
      <w:rFonts w:ascii="黑体" w:eastAsia="黑体" w:cs="黑体"/>
      <w:sz w:val="32"/>
      <w:szCs w:val="32"/>
    </w:rPr>
  </w:style>
  <w:style w:type="paragraph" w:customStyle="1" w:styleId="aff3">
    <w:name w:val="标准标志"/>
    <w:next w:val="a2"/>
    <w:uiPriority w:val="99"/>
    <w:rsid w:val="00226C69"/>
    <w:pPr>
      <w:shd w:val="solid" w:color="FFFFFF" w:fill="FFFFFF"/>
      <w:spacing w:line="240" w:lineRule="atLeast"/>
      <w:jc w:val="right"/>
    </w:pPr>
    <w:rPr>
      <w:b/>
      <w:bCs/>
      <w:w w:val="130"/>
      <w:sz w:val="96"/>
      <w:szCs w:val="96"/>
    </w:rPr>
  </w:style>
  <w:style w:type="paragraph" w:customStyle="1" w:styleId="aa">
    <w:name w:val="二级条标题"/>
    <w:basedOn w:val="ad"/>
    <w:next w:val="ab"/>
    <w:uiPriority w:val="99"/>
    <w:rsid w:val="00226C69"/>
    <w:pPr>
      <w:tabs>
        <w:tab w:val="left" w:pos="1680"/>
      </w:tabs>
      <w:ind w:left="1680" w:hanging="420"/>
      <w:outlineLvl w:val="3"/>
    </w:pPr>
  </w:style>
  <w:style w:type="paragraph" w:customStyle="1" w:styleId="aff4">
    <w:name w:val="目次、索引正文"/>
    <w:uiPriority w:val="99"/>
    <w:rsid w:val="00226C69"/>
    <w:pPr>
      <w:spacing w:line="320" w:lineRule="exact"/>
      <w:jc w:val="both"/>
    </w:pPr>
    <w:rPr>
      <w:rFonts w:ascii="宋体" w:cs="宋体"/>
      <w:sz w:val="21"/>
      <w:szCs w:val="21"/>
    </w:rPr>
  </w:style>
  <w:style w:type="paragraph" w:styleId="aff5">
    <w:name w:val="Balloon Text"/>
    <w:basedOn w:val="a2"/>
    <w:link w:val="aff6"/>
    <w:uiPriority w:val="99"/>
    <w:semiHidden/>
    <w:rsid w:val="00226C69"/>
    <w:rPr>
      <w:sz w:val="18"/>
      <w:szCs w:val="18"/>
    </w:rPr>
  </w:style>
  <w:style w:type="character" w:customStyle="1" w:styleId="aff6">
    <w:name w:val="批注框文本 字符"/>
    <w:link w:val="aff5"/>
    <w:uiPriority w:val="99"/>
    <w:semiHidden/>
    <w:locked/>
    <w:rsid w:val="00BE2908"/>
    <w:rPr>
      <w:sz w:val="2"/>
      <w:szCs w:val="2"/>
    </w:rPr>
  </w:style>
  <w:style w:type="paragraph" w:styleId="aff7">
    <w:name w:val="Date"/>
    <w:basedOn w:val="a2"/>
    <w:next w:val="a2"/>
    <w:link w:val="aff8"/>
    <w:uiPriority w:val="99"/>
    <w:rsid w:val="00226C69"/>
    <w:pPr>
      <w:ind w:leftChars="2500" w:left="100"/>
    </w:pPr>
    <w:rPr>
      <w:sz w:val="24"/>
      <w:szCs w:val="24"/>
    </w:rPr>
  </w:style>
  <w:style w:type="character" w:customStyle="1" w:styleId="aff8">
    <w:name w:val="日期 字符"/>
    <w:link w:val="aff7"/>
    <w:uiPriority w:val="99"/>
    <w:semiHidden/>
    <w:locked/>
    <w:rsid w:val="00BE2908"/>
    <w:rPr>
      <w:sz w:val="21"/>
      <w:szCs w:val="21"/>
    </w:rPr>
  </w:style>
  <w:style w:type="paragraph" w:customStyle="1" w:styleId="aff9">
    <w:name w:val="标准书眉_奇数页"/>
    <w:next w:val="a2"/>
    <w:uiPriority w:val="99"/>
    <w:rsid w:val="00226C69"/>
    <w:pPr>
      <w:tabs>
        <w:tab w:val="center" w:pos="4154"/>
        <w:tab w:val="right" w:pos="8306"/>
      </w:tabs>
      <w:spacing w:after="120"/>
      <w:jc w:val="right"/>
    </w:pPr>
    <w:rPr>
      <w:sz w:val="21"/>
      <w:szCs w:val="21"/>
    </w:rPr>
  </w:style>
  <w:style w:type="paragraph" w:customStyle="1" w:styleId="affa">
    <w:name w:val="目次、标准名称标题"/>
    <w:basedOn w:val="aff2"/>
    <w:next w:val="ab"/>
    <w:uiPriority w:val="99"/>
    <w:rsid w:val="00226C69"/>
    <w:pPr>
      <w:spacing w:line="460" w:lineRule="exact"/>
      <w:ind w:left="0" w:firstLine="0"/>
    </w:pPr>
  </w:style>
  <w:style w:type="paragraph" w:customStyle="1" w:styleId="affb">
    <w:name w:val="文献分类号"/>
    <w:uiPriority w:val="99"/>
    <w:rsid w:val="00226C69"/>
    <w:pPr>
      <w:widowControl w:val="0"/>
      <w:textAlignment w:val="center"/>
    </w:pPr>
    <w:rPr>
      <w:rFonts w:eastAsia="黑体"/>
      <w:sz w:val="21"/>
      <w:szCs w:val="21"/>
    </w:rPr>
  </w:style>
  <w:style w:type="paragraph" w:styleId="affc">
    <w:name w:val="annotation subject"/>
    <w:basedOn w:val="af1"/>
    <w:next w:val="af1"/>
    <w:link w:val="affd"/>
    <w:uiPriority w:val="99"/>
    <w:semiHidden/>
    <w:rsid w:val="00226C69"/>
    <w:rPr>
      <w:b/>
      <w:bCs/>
    </w:rPr>
  </w:style>
  <w:style w:type="character" w:customStyle="1" w:styleId="affd">
    <w:name w:val="批注主题 字符"/>
    <w:link w:val="affc"/>
    <w:uiPriority w:val="99"/>
    <w:semiHidden/>
    <w:locked/>
    <w:rsid w:val="00BE2908"/>
    <w:rPr>
      <w:b/>
      <w:bCs/>
      <w:sz w:val="21"/>
      <w:szCs w:val="21"/>
    </w:rPr>
  </w:style>
  <w:style w:type="paragraph" w:customStyle="1" w:styleId="11">
    <w:name w:val="封面标准号1"/>
    <w:uiPriority w:val="99"/>
    <w:rsid w:val="00226C6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  <w:szCs w:val="28"/>
    </w:rPr>
  </w:style>
  <w:style w:type="paragraph" w:styleId="affe">
    <w:name w:val="footer"/>
    <w:basedOn w:val="a2"/>
    <w:link w:val="afff"/>
    <w:uiPriority w:val="99"/>
    <w:rsid w:val="00226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ff">
    <w:name w:val="页脚 字符"/>
    <w:link w:val="affe"/>
    <w:uiPriority w:val="99"/>
    <w:semiHidden/>
    <w:locked/>
    <w:rsid w:val="00BE2908"/>
    <w:rPr>
      <w:sz w:val="18"/>
      <w:szCs w:val="18"/>
    </w:rPr>
  </w:style>
  <w:style w:type="paragraph" w:styleId="afff0">
    <w:name w:val="Normal Indent"/>
    <w:basedOn w:val="a2"/>
    <w:uiPriority w:val="99"/>
    <w:qFormat/>
    <w:rsid w:val="00226C69"/>
    <w:pPr>
      <w:ind w:firstLine="420"/>
    </w:pPr>
  </w:style>
  <w:style w:type="character" w:customStyle="1" w:styleId="Char">
    <w:name w:val="段 Char"/>
    <w:link w:val="ab"/>
    <w:uiPriority w:val="99"/>
    <w:qFormat/>
    <w:locked/>
    <w:rsid w:val="0051792D"/>
    <w:rPr>
      <w:rFonts w:ascii="宋体" w:cs="宋体"/>
      <w:sz w:val="21"/>
      <w:szCs w:val="21"/>
      <w:lang w:val="en-US" w:eastAsia="zh-CN" w:bidi="ar-SA"/>
    </w:rPr>
  </w:style>
  <w:style w:type="paragraph" w:customStyle="1" w:styleId="a">
    <w:name w:val="列项——（一级）"/>
    <w:uiPriority w:val="99"/>
    <w:rsid w:val="005C7DAB"/>
    <w:pPr>
      <w:widowControl w:val="0"/>
      <w:numPr>
        <w:numId w:val="26"/>
      </w:numPr>
      <w:jc w:val="both"/>
    </w:pPr>
    <w:rPr>
      <w:rFonts w:ascii="宋体" w:cs="宋体"/>
      <w:sz w:val="21"/>
      <w:szCs w:val="21"/>
    </w:rPr>
  </w:style>
  <w:style w:type="paragraph" w:customStyle="1" w:styleId="a0">
    <w:name w:val="列项●（二级）"/>
    <w:uiPriority w:val="99"/>
    <w:rsid w:val="005C7DAB"/>
    <w:pPr>
      <w:numPr>
        <w:ilvl w:val="1"/>
        <w:numId w:val="26"/>
      </w:numPr>
      <w:tabs>
        <w:tab w:val="left" w:pos="840"/>
      </w:tabs>
      <w:jc w:val="both"/>
    </w:pPr>
    <w:rPr>
      <w:rFonts w:ascii="宋体" w:cs="宋体"/>
      <w:sz w:val="21"/>
      <w:szCs w:val="21"/>
    </w:rPr>
  </w:style>
  <w:style w:type="paragraph" w:customStyle="1" w:styleId="a1">
    <w:name w:val="列项◆（三级）"/>
    <w:basedOn w:val="a2"/>
    <w:uiPriority w:val="99"/>
    <w:rsid w:val="005C7DAB"/>
    <w:pPr>
      <w:numPr>
        <w:ilvl w:val="2"/>
        <w:numId w:val="26"/>
      </w:numPr>
    </w:pPr>
    <w:rPr>
      <w:rFonts w:ascii="宋体" w:cs="宋体"/>
    </w:rPr>
  </w:style>
  <w:style w:type="paragraph" w:styleId="afff1">
    <w:name w:val="List Paragraph"/>
    <w:basedOn w:val="a2"/>
    <w:uiPriority w:val="99"/>
    <w:qFormat/>
    <w:rsid w:val="005D6C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382</Words>
  <Characters>2181</Characters>
  <Application>Microsoft Office Word</Application>
  <DocSecurity>0</DocSecurity>
  <Lines>18</Lines>
  <Paragraphs>5</Paragraphs>
  <ScaleCrop>false</ScaleCrop>
  <Company>senoh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小型蒸汽灭菌器标准</dc:title>
  <dc:subject/>
  <dc:creator>千樱刘振健</dc:creator>
  <cp:keywords/>
  <dc:description/>
  <cp:lastModifiedBy>sheryl</cp:lastModifiedBy>
  <cp:revision>50</cp:revision>
  <cp:lastPrinted>2009-11-23T02:17:00Z</cp:lastPrinted>
  <dcterms:created xsi:type="dcterms:W3CDTF">2012-05-16T02:56:00Z</dcterms:created>
  <dcterms:modified xsi:type="dcterms:W3CDTF">2019-04-25T08:19:00Z</dcterms:modified>
</cp:coreProperties>
</file>