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20F07" w:rsidRDefault="00AB6BBF" w:rsidP="003C05B0">
      <w:pPr>
        <w:pStyle w:val="aff7"/>
        <w:sectPr w:rsidR="00D20F07" w:rsidSect="003C05B0">
          <w:headerReference w:type="even" r:id="rId8"/>
          <w:headerReference w:type="default" r:id="rId9"/>
          <w:footerReference w:type="even" r:id="rId10"/>
          <w:footerReference w:type="default" r:id="rId11"/>
          <w:headerReference w:type="first" r:id="rId12"/>
          <w:footerReference w:type="first" r:id="rId13"/>
          <w:pgSz w:w="11907" w:h="16839"/>
          <w:pgMar w:top="567" w:right="851" w:bottom="1361" w:left="1418" w:header="0" w:footer="0" w:gutter="0"/>
          <w:pgNumType w:start="1"/>
          <w:cols w:space="425"/>
          <w:titlePg/>
          <w:docGrid w:type="lines" w:linePitch="312"/>
        </w:sectPr>
      </w:pPr>
      <w:bookmarkStart w:id="4" w:name="SectionMark0"/>
      <w:r>
        <w:rPr>
          <w:noProof/>
        </w:rPr>
        <w:pict>
          <v:line id="_x0000_s1026" style="position:absolute;left:0;text-align:left;z-index:251659776" from="0,700pt" to="482pt,700pt" strokecolor="none" strokeweight="1pt"/>
        </w:pict>
      </w:r>
      <w:r>
        <w:rPr>
          <w:noProof/>
        </w:rPr>
        <w:pict>
          <v:line id="_x0000_s1027" style="position:absolute;left:0;text-align:left;z-index:251658752" from="0,179pt" to="482pt,179pt" strokecolor="none" strokeweight="1pt"/>
        </w:pict>
      </w:r>
      <w:r>
        <w:rPr>
          <w:noProof/>
        </w:rPr>
        <w:pict>
          <v:shapetype id="_x0000_t202" coordsize="21600,21600" o:spt="202" path="m,l,21600r21600,l21600,xe">
            <v:stroke joinstyle="miter"/>
            <v:path gradientshapeok="t" o:connecttype="rect"/>
          </v:shapetype>
          <v:shape id="fmFrame7" o:spid="_x0000_s1028" type="#_x0000_t202" style="position:absolute;left:0;text-align:left;margin-left:0;margin-top:717.2pt;width:481.9pt;height:28.6pt;z-index:251657728;mso-wrap-style:tight;mso-position-horizontal-relative:margin;mso-position-vertical-relative:margin" stroked="f">
            <v:textbox inset="0,0,0,0">
              <w:txbxContent>
                <w:p w:rsidR="00E11BD7" w:rsidRDefault="00E11BD7" w:rsidP="003C05B0">
                  <w:pPr>
                    <w:pStyle w:val="afff0"/>
                  </w:pPr>
                  <w:r>
                    <w:rPr>
                      <w:rFonts w:hint="eastAsia"/>
                    </w:rPr>
                    <w:t>国家食品药品监督管理</w:t>
                  </w:r>
                  <w:r>
                    <w:rPr>
                      <w:rFonts w:hint="eastAsia"/>
                      <w:noProof/>
                    </w:rPr>
                    <w:t>总局</w:t>
                  </w:r>
                  <w:r w:rsidRPr="003C05B0">
                    <w:rPr>
                      <w:rStyle w:val="afe"/>
                      <w:rFonts w:hint="eastAsia"/>
                    </w:rPr>
                    <w:t>发布</w:t>
                  </w:r>
                </w:p>
              </w:txbxContent>
            </v:textbox>
            <w10:wrap anchorx="margin" anchory="margin"/>
            <w10:anchorlock/>
          </v:shape>
        </w:pict>
      </w:r>
      <w:r>
        <w:rPr>
          <w:noProof/>
        </w:rPr>
        <w:pict>
          <v:shape id="fmFrame6" o:spid="_x0000_s1029" type="#_x0000_t202" style="position:absolute;left:0;text-align:left;margin-left:322.9pt;margin-top:674.3pt;width:159pt;height:24.6pt;z-index:251656704;mso-wrap-style:tight;mso-position-horizontal-relative:margin;mso-position-vertical-relative:margin" stroked="f">
            <v:textbox inset="0,0,0,0">
              <w:txbxContent>
                <w:p w:rsidR="00E11BD7" w:rsidRDefault="00E11BD7" w:rsidP="00495EDA">
                  <w:pPr>
                    <w:pStyle w:val="ad"/>
                    <w:numPr>
                      <w:ilvl w:val="0"/>
                      <w:numId w:val="0"/>
                    </w:numPr>
                  </w:pPr>
                  <w:r>
                    <w:t>20</w:t>
                  </w:r>
                  <w:r>
                    <w:rPr>
                      <w:rFonts w:hint="eastAsia"/>
                    </w:rPr>
                    <w:t>××</w:t>
                  </w:r>
                  <w:r>
                    <w:t>-</w:t>
                  </w:r>
                  <w:r>
                    <w:rPr>
                      <w:rFonts w:hint="eastAsia"/>
                    </w:rPr>
                    <w:t>××</w:t>
                  </w:r>
                  <w:r>
                    <w:t>-</w:t>
                  </w:r>
                  <w:r>
                    <w:rPr>
                      <w:rFonts w:hint="eastAsia"/>
                    </w:rPr>
                    <w:t>××实施</w:t>
                  </w:r>
                </w:p>
              </w:txbxContent>
            </v:textbox>
            <w10:wrap anchorx="margin" anchory="margin"/>
            <w10:anchorlock/>
          </v:shape>
        </w:pict>
      </w:r>
      <w:r>
        <w:rPr>
          <w:noProof/>
        </w:rPr>
        <w:pict>
          <v:shape id="fmFrame5" o:spid="_x0000_s1030" type="#_x0000_t202" style="position:absolute;left:0;text-align:left;margin-left:0;margin-top:674.3pt;width:159pt;height:24.6pt;z-index:251655680;mso-wrap-style:tight;mso-position-horizontal-relative:margin;mso-position-vertical-relative:margin" stroked="f">
            <v:textbox inset="0,0,0,0">
              <w:txbxContent>
                <w:p w:rsidR="00E11BD7" w:rsidRDefault="00E11BD7" w:rsidP="003C05B0">
                  <w:pPr>
                    <w:pStyle w:val="aff0"/>
                  </w:pPr>
                  <w:r>
                    <w:t>20</w:t>
                  </w:r>
                  <w:r>
                    <w:rPr>
                      <w:rFonts w:hint="eastAsia"/>
                    </w:rPr>
                    <w:t>××</w:t>
                  </w:r>
                  <w:r>
                    <w:t>-</w:t>
                  </w:r>
                  <w:r>
                    <w:rPr>
                      <w:rFonts w:hint="eastAsia"/>
                    </w:rPr>
                    <w:t>××</w:t>
                  </w:r>
                  <w:r>
                    <w:t>-</w:t>
                  </w:r>
                  <w:r>
                    <w:rPr>
                      <w:rFonts w:hint="eastAsia"/>
                    </w:rPr>
                    <w:t>××发布</w:t>
                  </w:r>
                </w:p>
              </w:txbxContent>
            </v:textbox>
            <w10:wrap anchorx="margin" anchory="margin"/>
            <w10:anchorlock/>
          </v:shape>
        </w:pict>
      </w:r>
      <w:r>
        <w:rPr>
          <w:noProof/>
        </w:rPr>
        <w:pict>
          <v:shape id="fmFrame4" o:spid="_x0000_s1031" type="#_x0000_t202" style="position:absolute;left:0;text-align:left;margin-left:0;margin-top:286.25pt;width:470pt;height:368.6pt;z-index:251654656;mso-wrap-style:tight;mso-position-horizontal-relative:margin;mso-position-vertical-relative:margin" stroked="f">
            <v:textbox inset="0,0,0,0">
              <w:txbxContent>
                <w:p w:rsidR="00E11BD7" w:rsidRDefault="00E11BD7" w:rsidP="003C05B0">
                  <w:pPr>
                    <w:pStyle w:val="aff2"/>
                  </w:pPr>
                  <w:r>
                    <w:rPr>
                      <w:rFonts w:hint="eastAsia"/>
                    </w:rPr>
                    <w:t>一次性使用血液灌流器</w:t>
                  </w:r>
                </w:p>
                <w:p w:rsidR="00E11BD7" w:rsidRDefault="00E11BD7" w:rsidP="003C05B0">
                  <w:pPr>
                    <w:pStyle w:val="aff5"/>
                  </w:pPr>
                  <w:r>
                    <w:t>Disposable Hemoperfutor</w:t>
                  </w:r>
                  <w:r>
                    <w:br/>
                  </w:r>
                </w:p>
                <w:p w:rsidR="00E11BD7" w:rsidRDefault="00E11BD7" w:rsidP="003C05B0">
                  <w:pPr>
                    <w:pStyle w:val="aff6"/>
                  </w:pPr>
                </w:p>
                <w:p w:rsidR="00E11BD7" w:rsidRDefault="00E11BD7" w:rsidP="003C05B0">
                  <w:pPr>
                    <w:pStyle w:val="aff4"/>
                  </w:pPr>
                  <w:r>
                    <w:t>(</w:t>
                  </w:r>
                  <w:r w:rsidR="002E2E4C">
                    <w:rPr>
                      <w:rFonts w:hint="eastAsia"/>
                    </w:rPr>
                    <w:t>征求意见稿</w:t>
                  </w:r>
                  <w:r>
                    <w:rPr>
                      <w:rFonts w:hint="eastAsia"/>
                    </w:rPr>
                    <w:t>）</w:t>
                  </w:r>
                </w:p>
                <w:p w:rsidR="00E11BD7" w:rsidRDefault="00E11BD7" w:rsidP="003C05B0">
                  <w:pPr>
                    <w:pStyle w:val="aff3"/>
                  </w:pPr>
                </w:p>
              </w:txbxContent>
            </v:textbox>
            <w10:wrap anchorx="margin" anchory="margin"/>
            <w10:anchorlock/>
          </v:shape>
        </w:pict>
      </w:r>
      <w:r>
        <w:rPr>
          <w:noProof/>
        </w:rPr>
        <w:pict>
          <v:shape id="fmFrame3" o:spid="_x0000_s1032" type="#_x0000_t202" style="position:absolute;left:0;text-align:left;margin-left:0;margin-top:133.65pt;width:456.9pt;height:35.1pt;z-index:251653632;mso-wrap-style:tight;mso-position-horizontal-relative:margin;mso-position-vertical-relative:margin" stroked="f">
            <v:textbox inset="0,0,0,0">
              <w:txbxContent>
                <w:p w:rsidR="00E11BD7" w:rsidRDefault="00E11BD7" w:rsidP="00362B67">
                  <w:pPr>
                    <w:pStyle w:val="20"/>
                    <w:wordWrap w:val="0"/>
                  </w:pPr>
                  <w:r>
                    <w:t>YY 0464—XXXX</w:t>
                  </w:r>
                </w:p>
                <w:p w:rsidR="00E11BD7" w:rsidRDefault="00E11BD7" w:rsidP="003C05B0">
                  <w:pPr>
                    <w:pStyle w:val="aff1"/>
                  </w:pPr>
                  <w:r>
                    <w:rPr>
                      <w:rFonts w:hint="eastAsia"/>
                    </w:rPr>
                    <w:t>代替</w:t>
                  </w:r>
                  <w:r>
                    <w:t xml:space="preserve"> YY 0464-2009</w:t>
                  </w:r>
                </w:p>
              </w:txbxContent>
            </v:textbox>
            <w10:wrap anchorx="margin" anchory="margin"/>
            <w10:anchorlock/>
          </v:shape>
        </w:pict>
      </w:r>
      <w:r>
        <w:rPr>
          <w:noProof/>
        </w:rPr>
        <w:pict>
          <v:shape id="fmFrame8" o:spid="_x0000_s1033" type="#_x0000_t202" style="position:absolute;left:0;text-align:left;margin-left:200.75pt;margin-top:8.45pt;width:250pt;height:56.7pt;z-index:251652608;mso-wrap-style:tight;mso-position-horizontal-relative:margin;mso-position-vertical-relative:margin" stroked="f">
            <v:textbox inset="0,0,0,0">
              <w:txbxContent>
                <w:p w:rsidR="00E11BD7" w:rsidRDefault="00E11BD7" w:rsidP="003C05B0">
                  <w:pPr>
                    <w:pStyle w:val="af4"/>
                  </w:pPr>
                  <w:r>
                    <w:t>YY</w:t>
                  </w:r>
                </w:p>
              </w:txbxContent>
            </v:textbox>
            <w10:wrap anchorx="margin" anchory="margin"/>
            <w10:anchorlock/>
          </v:shape>
        </w:pict>
      </w:r>
      <w:r>
        <w:rPr>
          <w:noProof/>
        </w:rPr>
        <w:pict>
          <v:shape id="fmFrame2" o:spid="_x0000_s1034" type="#_x0000_t202" style="position:absolute;left:0;text-align:left;margin-left:0;margin-top:79.6pt;width:481.9pt;height:45pt;z-index:251651584;mso-wrap-style:tight;mso-position-horizontal-relative:margin;mso-position-vertical-relative:margin" stroked="f">
            <v:textbox inset="0,0,0,0">
              <w:txbxContent>
                <w:p w:rsidR="00E11BD7" w:rsidRDefault="00E11BD7" w:rsidP="003C05B0">
                  <w:pPr>
                    <w:pStyle w:val="afff"/>
                  </w:pPr>
                  <w:r>
                    <w:rPr>
                      <w:rFonts w:hint="eastAsia"/>
                    </w:rPr>
                    <w:t>中华人民共和国医药行业标准</w:t>
                  </w:r>
                </w:p>
              </w:txbxContent>
            </v:textbox>
            <w10:wrap anchorx="margin" anchory="margin"/>
            <w10:anchorlock/>
          </v:shape>
        </w:pict>
      </w:r>
      <w:r>
        <w:rPr>
          <w:noProof/>
        </w:rPr>
        <w:pict>
          <v:shape id="fmFrame1" o:spid="_x0000_s1035" type="#_x0000_t202" style="position:absolute;left:0;text-align:left;margin-left:0;margin-top:0;width:200pt;height:51.8pt;z-index:251650560;mso-wrap-style:tight;mso-position-horizontal-relative:margin;mso-position-vertical-relative:margin" stroked="f">
            <v:textbox style="mso-next-textbox:#fmFrame1" inset="0,0,0,0">
              <w:txbxContent>
                <w:p w:rsidR="00E11BD7" w:rsidRPr="00D11DC3" w:rsidRDefault="00E11BD7" w:rsidP="003C05B0">
                  <w:pPr>
                    <w:pStyle w:val="afff6"/>
                  </w:pPr>
                  <w:r w:rsidRPr="00D11DC3">
                    <w:t>ICS 11.040.30</w:t>
                  </w:r>
                </w:p>
                <w:p w:rsidR="00E11BD7" w:rsidRPr="00D11DC3" w:rsidRDefault="00E11BD7" w:rsidP="003C05B0">
                  <w:pPr>
                    <w:pStyle w:val="afff6"/>
                  </w:pPr>
                  <w:r w:rsidRPr="00D11DC3">
                    <w:t>C45</w:t>
                  </w:r>
                </w:p>
                <w:p w:rsidR="00E11BD7" w:rsidRDefault="00E11BD7" w:rsidP="003C05B0">
                  <w:pPr>
                    <w:pStyle w:val="afff6"/>
                  </w:pPr>
                </w:p>
              </w:txbxContent>
            </v:textbox>
            <w10:wrap anchorx="margin" anchory="margin"/>
            <w10:anchorlock/>
          </v:shape>
        </w:pict>
      </w:r>
    </w:p>
    <w:p w:rsidR="00D20F07" w:rsidRDefault="00D20F07" w:rsidP="00C917F1">
      <w:pPr>
        <w:pStyle w:val="a9"/>
        <w:numPr>
          <w:ilvl w:val="0"/>
          <w:numId w:val="0"/>
        </w:numPr>
      </w:pPr>
      <w:bookmarkStart w:id="5" w:name="_Toc181428645"/>
      <w:bookmarkStart w:id="6" w:name="_Toc181428708"/>
      <w:bookmarkStart w:id="7" w:name="SectionMark2"/>
      <w:bookmarkEnd w:id="4"/>
      <w:r>
        <w:rPr>
          <w:rFonts w:hint="eastAsia"/>
        </w:rPr>
        <w:lastRenderedPageBreak/>
        <w:t>前言</w:t>
      </w:r>
      <w:bookmarkEnd w:id="5"/>
      <w:bookmarkEnd w:id="6"/>
    </w:p>
    <w:p w:rsidR="00D20F07" w:rsidRDefault="00D20F07" w:rsidP="002868EA">
      <w:pPr>
        <w:pStyle w:val="afd"/>
        <w:spacing w:line="360" w:lineRule="auto"/>
        <w:ind w:firstLine="420"/>
        <w:rPr>
          <w:szCs w:val="21"/>
        </w:rPr>
      </w:pPr>
      <w:r w:rsidRPr="00A12D84">
        <w:rPr>
          <w:rFonts w:hint="eastAsia"/>
          <w:szCs w:val="21"/>
        </w:rPr>
        <w:t>本标准按照</w:t>
      </w:r>
      <w:r>
        <w:rPr>
          <w:szCs w:val="21"/>
        </w:rPr>
        <w:t>GB</w:t>
      </w:r>
      <w:r w:rsidRPr="00A12D84">
        <w:rPr>
          <w:szCs w:val="21"/>
        </w:rPr>
        <w:t>/</w:t>
      </w:r>
      <w:r>
        <w:rPr>
          <w:szCs w:val="21"/>
        </w:rPr>
        <w:t>T 1.1</w:t>
      </w:r>
      <w:r w:rsidRPr="00A12D84">
        <w:rPr>
          <w:szCs w:val="21"/>
        </w:rPr>
        <w:t xml:space="preserve">-2009 </w:t>
      </w:r>
      <w:r w:rsidRPr="00A12D84">
        <w:rPr>
          <w:rFonts w:hint="eastAsia"/>
          <w:szCs w:val="21"/>
        </w:rPr>
        <w:t>给出的规则起草。</w:t>
      </w:r>
    </w:p>
    <w:p w:rsidR="00D20F07" w:rsidRPr="006A0B1A" w:rsidRDefault="00D20F07" w:rsidP="006A0B1A">
      <w:pPr>
        <w:pStyle w:val="afd"/>
        <w:spacing w:line="360" w:lineRule="auto"/>
        <w:ind w:firstLine="420"/>
        <w:rPr>
          <w:szCs w:val="21"/>
        </w:rPr>
      </w:pPr>
      <w:r w:rsidRPr="006A0B1A">
        <w:rPr>
          <w:rFonts w:hint="eastAsia"/>
          <w:szCs w:val="21"/>
        </w:rPr>
        <w:t>本标准的第</w:t>
      </w:r>
      <w:r w:rsidRPr="006A0B1A">
        <w:rPr>
          <w:szCs w:val="21"/>
        </w:rPr>
        <w:t>5</w:t>
      </w:r>
      <w:r w:rsidRPr="006A0B1A">
        <w:rPr>
          <w:rFonts w:hint="eastAsia"/>
          <w:szCs w:val="21"/>
        </w:rPr>
        <w:t>章内容为强制性。</w:t>
      </w:r>
    </w:p>
    <w:p w:rsidR="00D20F07" w:rsidRDefault="00D20F07" w:rsidP="006A0B1A">
      <w:pPr>
        <w:pStyle w:val="afd"/>
        <w:ind w:firstLine="420"/>
        <w:rPr>
          <w:rFonts w:hAnsi="宋体"/>
          <w:szCs w:val="21"/>
        </w:rPr>
      </w:pPr>
      <w:r w:rsidRPr="006A0B1A">
        <w:rPr>
          <w:rFonts w:hAnsi="宋体" w:hint="eastAsia"/>
          <w:szCs w:val="21"/>
        </w:rPr>
        <w:t>本标准生物学性能参考</w:t>
      </w:r>
      <w:r w:rsidRPr="006A0B1A">
        <w:rPr>
          <w:rFonts w:hAnsi="宋体"/>
          <w:szCs w:val="21"/>
        </w:rPr>
        <w:t>GB/T16886.1-20</w:t>
      </w:r>
      <w:r>
        <w:rPr>
          <w:rFonts w:hAnsi="宋体"/>
          <w:szCs w:val="21"/>
        </w:rPr>
        <w:t>11</w:t>
      </w:r>
      <w:r w:rsidRPr="006A0B1A">
        <w:rPr>
          <w:rFonts w:hAnsi="宋体" w:hint="eastAsia"/>
          <w:szCs w:val="21"/>
        </w:rPr>
        <w:t>《</w:t>
      </w:r>
      <w:r w:rsidRPr="00B15B0C">
        <w:rPr>
          <w:rFonts w:hAnsi="宋体" w:hint="eastAsia"/>
          <w:color w:val="000000"/>
        </w:rPr>
        <w:t>医疗器械生物学评价第</w:t>
      </w:r>
      <w:r w:rsidRPr="00B15B0C">
        <w:rPr>
          <w:rFonts w:hAnsi="宋体"/>
          <w:color w:val="000000"/>
        </w:rPr>
        <w:t>1</w:t>
      </w:r>
      <w:r w:rsidRPr="00B15B0C">
        <w:rPr>
          <w:rFonts w:hAnsi="宋体" w:hint="eastAsia"/>
          <w:color w:val="000000"/>
        </w:rPr>
        <w:t>部分：风险管理过程中的评价与试验</w:t>
      </w:r>
      <w:r w:rsidRPr="006A0B1A">
        <w:rPr>
          <w:rFonts w:hAnsi="宋体" w:hint="eastAsia"/>
          <w:szCs w:val="21"/>
        </w:rPr>
        <w:t>》中的有关规定，化学性能参照</w:t>
      </w:r>
      <w:r w:rsidRPr="006A0B1A">
        <w:rPr>
          <w:rFonts w:hAnsi="宋体"/>
          <w:szCs w:val="21"/>
        </w:rPr>
        <w:t>GB 8368- 2005</w:t>
      </w:r>
      <w:r w:rsidRPr="006A0B1A">
        <w:rPr>
          <w:rFonts w:hAnsi="宋体" w:hint="eastAsia"/>
          <w:szCs w:val="21"/>
        </w:rPr>
        <w:t>《一次性使用输液器</w:t>
      </w:r>
      <w:r>
        <w:rPr>
          <w:rFonts w:hAnsi="宋体" w:hint="eastAsia"/>
          <w:szCs w:val="21"/>
        </w:rPr>
        <w:t>重力输液式</w:t>
      </w:r>
      <w:r w:rsidRPr="006A0B1A">
        <w:rPr>
          <w:rFonts w:hAnsi="宋体" w:hint="eastAsia"/>
          <w:szCs w:val="21"/>
        </w:rPr>
        <w:t>》的有关规定，机械性能、渗漏性能试验方法参考了</w:t>
      </w:r>
      <w:r w:rsidRPr="006A0B1A">
        <w:rPr>
          <w:rFonts w:hAnsi="宋体"/>
          <w:szCs w:val="21"/>
        </w:rPr>
        <w:t>YY0053-2008</w:t>
      </w:r>
      <w:r w:rsidRPr="006A0B1A">
        <w:rPr>
          <w:rFonts w:hAnsi="宋体" w:hint="eastAsia"/>
          <w:szCs w:val="21"/>
        </w:rPr>
        <w:t>《心血管植入物和人工器官血液透析器、血液透析滤过器、血液滤过器和血液浓缩器》的有关规定。</w:t>
      </w:r>
    </w:p>
    <w:p w:rsidR="00D20F07" w:rsidRDefault="00D20F07" w:rsidP="006A0B1A">
      <w:pPr>
        <w:pStyle w:val="afd"/>
        <w:ind w:firstLine="420"/>
      </w:pPr>
      <w:r w:rsidRPr="006830DE">
        <w:rPr>
          <w:rFonts w:hint="eastAsia"/>
        </w:rPr>
        <w:t>本标准代替</w:t>
      </w:r>
      <w:r>
        <w:t>YY 0464-2009</w:t>
      </w:r>
      <w:r w:rsidRPr="006830DE">
        <w:rPr>
          <w:rFonts w:hint="eastAsia"/>
        </w:rPr>
        <w:t>《</w:t>
      </w:r>
      <w:r>
        <w:rPr>
          <w:rFonts w:hint="eastAsia"/>
        </w:rPr>
        <w:t>一次性使用血液灌流器</w:t>
      </w:r>
      <w:r w:rsidRPr="006830DE">
        <w:rPr>
          <w:rFonts w:hint="eastAsia"/>
        </w:rPr>
        <w:t>》</w:t>
      </w:r>
      <w:r>
        <w:rPr>
          <w:rFonts w:hint="eastAsia"/>
        </w:rPr>
        <w:t>。</w:t>
      </w:r>
    </w:p>
    <w:p w:rsidR="00D20F07" w:rsidRDefault="00D20F07" w:rsidP="006A0B1A">
      <w:pPr>
        <w:numPr>
          <w:ilvl w:val="0"/>
          <w:numId w:val="0"/>
        </w:numPr>
        <w:ind w:firstLineChars="200" w:firstLine="420"/>
      </w:pPr>
      <w:r w:rsidRPr="00DB142A">
        <w:rPr>
          <w:rFonts w:hint="eastAsia"/>
        </w:rPr>
        <w:t>本标准与</w:t>
      </w:r>
      <w:r w:rsidRPr="001B40C7">
        <w:rPr>
          <w:rFonts w:ascii="宋体"/>
          <w:noProof/>
          <w:kern w:val="0"/>
          <w:szCs w:val="20"/>
        </w:rPr>
        <w:t>YY0464-2009</w:t>
      </w:r>
      <w:r w:rsidRPr="00DB142A">
        <w:rPr>
          <w:rFonts w:hint="eastAsia"/>
        </w:rPr>
        <w:t>相比，主要变化如下：</w:t>
      </w:r>
    </w:p>
    <w:p w:rsidR="00D20F07" w:rsidRDefault="00D20F07" w:rsidP="00ED7A69">
      <w:pPr>
        <w:pStyle w:val="af"/>
        <w:numPr>
          <w:ilvl w:val="0"/>
          <w:numId w:val="0"/>
        </w:numPr>
        <w:ind w:left="833" w:hanging="408"/>
      </w:pPr>
      <w:r w:rsidRPr="00595BC7">
        <w:t>——</w:t>
      </w:r>
      <w:r w:rsidRPr="008376B5">
        <w:rPr>
          <w:rFonts w:hint="eastAsia"/>
        </w:rPr>
        <w:t>按照</w:t>
      </w:r>
      <w:r w:rsidRPr="008376B5">
        <w:t>GB/T 1.1</w:t>
      </w:r>
      <w:r w:rsidRPr="008376B5">
        <w:t>—</w:t>
      </w:r>
      <w:r w:rsidRPr="008376B5">
        <w:t>2009</w:t>
      </w:r>
      <w:r w:rsidRPr="008376B5">
        <w:rPr>
          <w:rFonts w:hint="eastAsia"/>
        </w:rPr>
        <w:t>的要求进行了一些编辑上的修改；</w:t>
      </w:r>
    </w:p>
    <w:p w:rsidR="00D20F07" w:rsidRPr="003066D5" w:rsidRDefault="00D20F07" w:rsidP="00ED7A69">
      <w:pPr>
        <w:pStyle w:val="af"/>
        <w:numPr>
          <w:ilvl w:val="0"/>
          <w:numId w:val="0"/>
        </w:numPr>
        <w:ind w:left="833" w:hanging="408"/>
      </w:pPr>
      <w:r w:rsidRPr="00595BC7">
        <w:t>——</w:t>
      </w:r>
      <w:r w:rsidRPr="003066D5">
        <w:rPr>
          <w:rFonts w:hint="eastAsia"/>
        </w:rPr>
        <w:t>更新标准中涉及的规范性引用文件；</w:t>
      </w:r>
    </w:p>
    <w:p w:rsidR="00D20F07" w:rsidRDefault="00D20F07" w:rsidP="00ED7A69">
      <w:pPr>
        <w:pStyle w:val="af"/>
        <w:numPr>
          <w:ilvl w:val="0"/>
          <w:numId w:val="0"/>
        </w:numPr>
        <w:ind w:left="833" w:hanging="408"/>
      </w:pPr>
      <w:r w:rsidRPr="00595BC7">
        <w:t>——</w:t>
      </w:r>
      <w:r w:rsidRPr="008376B5">
        <w:rPr>
          <w:rFonts w:hint="eastAsia"/>
        </w:rPr>
        <w:t>按照</w:t>
      </w:r>
      <w:r w:rsidRPr="008376B5">
        <w:t xml:space="preserve">GB/T </w:t>
      </w:r>
      <w:r>
        <w:t>13074</w:t>
      </w:r>
      <w:r w:rsidRPr="008376B5">
        <w:t>—</w:t>
      </w:r>
      <w:r w:rsidRPr="008376B5">
        <w:t>200</w:t>
      </w:r>
      <w:r>
        <w:t>9</w:t>
      </w:r>
      <w:r>
        <w:rPr>
          <w:rFonts w:hint="eastAsia"/>
        </w:rPr>
        <w:t>对术语定义进行了修改；</w:t>
      </w:r>
    </w:p>
    <w:p w:rsidR="00D20F07" w:rsidRDefault="00D20F07" w:rsidP="00ED7A69">
      <w:pPr>
        <w:pStyle w:val="af"/>
        <w:numPr>
          <w:ilvl w:val="0"/>
          <w:numId w:val="0"/>
        </w:numPr>
        <w:ind w:left="833" w:hanging="408"/>
      </w:pPr>
      <w:r w:rsidRPr="00595BC7">
        <w:t>——</w:t>
      </w:r>
      <w:r>
        <w:rPr>
          <w:rFonts w:hint="eastAsia"/>
        </w:rPr>
        <w:t>删除血室的长径比参数；</w:t>
      </w:r>
    </w:p>
    <w:p w:rsidR="00651328" w:rsidRDefault="00651328" w:rsidP="00ED7A69">
      <w:pPr>
        <w:pStyle w:val="af"/>
        <w:numPr>
          <w:ilvl w:val="0"/>
          <w:numId w:val="0"/>
        </w:numPr>
        <w:ind w:left="833" w:hanging="408"/>
      </w:pPr>
      <w:r w:rsidRPr="00595BC7">
        <w:t>——</w:t>
      </w:r>
      <w:r>
        <w:rPr>
          <w:rFonts w:hint="eastAsia"/>
        </w:rPr>
        <w:t>增加细菌内毒素含量要求；</w:t>
      </w:r>
    </w:p>
    <w:p w:rsidR="00AD183B" w:rsidRPr="00AD183B" w:rsidRDefault="00AD183B" w:rsidP="00AD183B">
      <w:pPr>
        <w:pStyle w:val="af"/>
        <w:numPr>
          <w:ilvl w:val="0"/>
          <w:numId w:val="0"/>
        </w:numPr>
        <w:ind w:left="833" w:hanging="408"/>
      </w:pPr>
      <w:r w:rsidRPr="00595BC7">
        <w:t>——</w:t>
      </w:r>
      <w:r w:rsidRPr="003066D5">
        <w:rPr>
          <w:rFonts w:hint="eastAsia"/>
        </w:rPr>
        <w:t>增加了有效期的性能要求</w:t>
      </w:r>
      <w:r>
        <w:rPr>
          <w:rFonts w:hint="eastAsia"/>
        </w:rPr>
        <w:t>；</w:t>
      </w:r>
    </w:p>
    <w:p w:rsidR="00AD183B" w:rsidRDefault="00AD183B" w:rsidP="00AD183B">
      <w:pPr>
        <w:pStyle w:val="af"/>
        <w:numPr>
          <w:ilvl w:val="0"/>
          <w:numId w:val="0"/>
        </w:numPr>
        <w:ind w:left="833" w:hanging="408"/>
      </w:pPr>
      <w:r w:rsidRPr="00595BC7">
        <w:t>——</w:t>
      </w:r>
      <w:r>
        <w:rPr>
          <w:rFonts w:hint="eastAsia"/>
        </w:rPr>
        <w:t>吸附性能的要求添加注及吸附性能的取样方法增加直接称取法供选择；</w:t>
      </w:r>
    </w:p>
    <w:p w:rsidR="00651328" w:rsidRPr="00BC6102" w:rsidRDefault="00AD183B" w:rsidP="00AD183B">
      <w:pPr>
        <w:pStyle w:val="af"/>
        <w:numPr>
          <w:ilvl w:val="0"/>
          <w:numId w:val="0"/>
        </w:numPr>
        <w:ind w:left="833" w:hanging="408"/>
      </w:pPr>
      <w:r w:rsidRPr="00595BC7">
        <w:t>——</w:t>
      </w:r>
      <w:r>
        <w:rPr>
          <w:rFonts w:hint="eastAsia"/>
        </w:rPr>
        <w:t>化学制样</w:t>
      </w:r>
      <w:r w:rsidRPr="008376B5">
        <w:rPr>
          <w:rFonts w:hint="eastAsia"/>
        </w:rPr>
        <w:t>方法有修改</w:t>
      </w:r>
      <w:r w:rsidRPr="003066D5">
        <w:rPr>
          <w:rFonts w:hint="eastAsia"/>
        </w:rPr>
        <w:t>；</w:t>
      </w:r>
    </w:p>
    <w:p w:rsidR="00651328" w:rsidRPr="008F0911" w:rsidRDefault="00651328" w:rsidP="00ED7A69">
      <w:pPr>
        <w:pStyle w:val="af"/>
        <w:numPr>
          <w:ilvl w:val="0"/>
          <w:numId w:val="0"/>
        </w:numPr>
        <w:ind w:left="833" w:hanging="408"/>
      </w:pPr>
      <w:r w:rsidRPr="00595BC7">
        <w:t>——</w:t>
      </w:r>
      <w:r>
        <w:rPr>
          <w:rFonts w:hint="eastAsia"/>
        </w:rPr>
        <w:t>微粒脱落试验方法有修改</w:t>
      </w:r>
    </w:p>
    <w:p w:rsidR="00D20F07" w:rsidRPr="00595BC7" w:rsidRDefault="00D20F07" w:rsidP="003066D5">
      <w:pPr>
        <w:pStyle w:val="af"/>
        <w:numPr>
          <w:ilvl w:val="0"/>
          <w:numId w:val="0"/>
        </w:numPr>
        <w:ind w:left="833" w:hanging="408"/>
      </w:pPr>
      <w:r w:rsidRPr="00595BC7">
        <w:t>——</w:t>
      </w:r>
      <w:r>
        <w:rPr>
          <w:rFonts w:hint="eastAsia"/>
        </w:rPr>
        <w:t>对标志和说明书内容有修改</w:t>
      </w:r>
      <w:r w:rsidRPr="003066D5">
        <w:rPr>
          <w:rFonts w:hint="eastAsia"/>
        </w:rPr>
        <w:t>；</w:t>
      </w:r>
    </w:p>
    <w:p w:rsidR="00D20F07" w:rsidRPr="00503007" w:rsidRDefault="00D20F07" w:rsidP="003066D5">
      <w:pPr>
        <w:pStyle w:val="af"/>
        <w:numPr>
          <w:ilvl w:val="0"/>
          <w:numId w:val="0"/>
        </w:numPr>
        <w:ind w:left="833" w:hanging="408"/>
      </w:pPr>
      <w:r w:rsidRPr="00C47C8B">
        <w:t>——</w:t>
      </w:r>
      <w:r w:rsidR="00503007" w:rsidRPr="00C47C8B">
        <w:rPr>
          <w:rFonts w:hint="eastAsia"/>
        </w:rPr>
        <w:t>进一步明确产品的储存要求</w:t>
      </w:r>
      <w:r w:rsidRPr="00C47C8B">
        <w:rPr>
          <w:rFonts w:hint="eastAsia"/>
        </w:rPr>
        <w:t>。</w:t>
      </w:r>
    </w:p>
    <w:p w:rsidR="00D20F07" w:rsidRDefault="00D20F07" w:rsidP="00031121">
      <w:pPr>
        <w:pStyle w:val="afd"/>
        <w:spacing w:line="360" w:lineRule="auto"/>
        <w:ind w:firstLine="420"/>
        <w:rPr>
          <w:szCs w:val="21"/>
        </w:rPr>
      </w:pPr>
      <w:r w:rsidRPr="00A12D84">
        <w:rPr>
          <w:rFonts w:hint="eastAsia"/>
          <w:szCs w:val="21"/>
        </w:rPr>
        <w:t>请注意本文件的某些内容可能涉及专利。本文件的发布机构不承担识别这些专利的责任。</w:t>
      </w:r>
    </w:p>
    <w:p w:rsidR="00D20F07" w:rsidRPr="00031121" w:rsidRDefault="00D20F07" w:rsidP="00031121">
      <w:pPr>
        <w:numPr>
          <w:ilvl w:val="0"/>
          <w:numId w:val="0"/>
        </w:numPr>
        <w:ind w:firstLineChars="200" w:firstLine="420"/>
      </w:pPr>
      <w:r w:rsidRPr="00595BC7">
        <w:rPr>
          <w:rFonts w:hint="eastAsia"/>
        </w:rPr>
        <w:t>本标准的附录</w:t>
      </w:r>
      <w:r w:rsidRPr="00595BC7">
        <w:t>A</w:t>
      </w:r>
      <w:r w:rsidRPr="00595BC7">
        <w:rPr>
          <w:rFonts w:hint="eastAsia"/>
        </w:rPr>
        <w:t>是规范性附录。</w:t>
      </w:r>
    </w:p>
    <w:p w:rsidR="00D20F07" w:rsidRPr="00031121" w:rsidRDefault="00D20F07" w:rsidP="00031121">
      <w:pPr>
        <w:pStyle w:val="afd"/>
        <w:spacing w:line="360" w:lineRule="auto"/>
        <w:ind w:firstLine="420"/>
        <w:rPr>
          <w:szCs w:val="21"/>
        </w:rPr>
      </w:pPr>
      <w:r w:rsidRPr="00031121">
        <w:rPr>
          <w:rFonts w:hint="eastAsia"/>
          <w:szCs w:val="21"/>
        </w:rPr>
        <w:t>本标准由国家食品药品监督管理总局提出。</w:t>
      </w:r>
    </w:p>
    <w:p w:rsidR="00D20F07" w:rsidRDefault="00D20F07" w:rsidP="002868EA">
      <w:pPr>
        <w:pStyle w:val="afd"/>
        <w:spacing w:line="360" w:lineRule="auto"/>
        <w:ind w:firstLine="420"/>
        <w:rPr>
          <w:szCs w:val="21"/>
        </w:rPr>
      </w:pPr>
      <w:r w:rsidRPr="00187AAB">
        <w:rPr>
          <w:rFonts w:hint="eastAsia"/>
          <w:szCs w:val="21"/>
        </w:rPr>
        <w:t>本标准由全国医用体外循环设备标准化技术委员会</w:t>
      </w:r>
      <w:r w:rsidRPr="00187AAB">
        <w:rPr>
          <w:szCs w:val="21"/>
        </w:rPr>
        <w:t>(SAC/TC</w:t>
      </w:r>
      <w:r>
        <w:rPr>
          <w:szCs w:val="21"/>
        </w:rPr>
        <w:t>158</w:t>
      </w:r>
      <w:r w:rsidRPr="00187AAB">
        <w:rPr>
          <w:szCs w:val="21"/>
        </w:rPr>
        <w:t>)</w:t>
      </w:r>
      <w:r w:rsidRPr="00187AAB">
        <w:rPr>
          <w:rFonts w:hint="eastAsia"/>
          <w:szCs w:val="21"/>
        </w:rPr>
        <w:t>归口。</w:t>
      </w:r>
    </w:p>
    <w:p w:rsidR="00D20F07" w:rsidRPr="00187AAB" w:rsidRDefault="00D20F07" w:rsidP="002868EA">
      <w:pPr>
        <w:pStyle w:val="afd"/>
        <w:spacing w:line="360" w:lineRule="auto"/>
        <w:ind w:firstLine="420"/>
        <w:rPr>
          <w:szCs w:val="21"/>
        </w:rPr>
      </w:pPr>
      <w:r w:rsidRPr="00187AAB">
        <w:rPr>
          <w:rFonts w:hint="eastAsia"/>
          <w:szCs w:val="21"/>
        </w:rPr>
        <w:t>本标准主要起草单位：</w:t>
      </w:r>
    </w:p>
    <w:p w:rsidR="00D20F07" w:rsidRPr="00595BC7" w:rsidRDefault="00D20F07" w:rsidP="00961704">
      <w:pPr>
        <w:numPr>
          <w:ilvl w:val="0"/>
          <w:numId w:val="0"/>
        </w:numPr>
        <w:ind w:firstLineChars="200" w:firstLine="420"/>
      </w:pPr>
      <w:r w:rsidRPr="00595BC7">
        <w:rPr>
          <w:rFonts w:hint="eastAsia"/>
        </w:rPr>
        <w:t>本标准主要起草人：</w:t>
      </w:r>
    </w:p>
    <w:p w:rsidR="00D20F07" w:rsidRDefault="00D20F07" w:rsidP="00031121">
      <w:pPr>
        <w:pStyle w:val="afd"/>
        <w:ind w:firstLineChars="193" w:firstLine="405"/>
        <w:rPr>
          <w:szCs w:val="21"/>
        </w:rPr>
      </w:pPr>
      <w:r>
        <w:rPr>
          <w:rFonts w:hint="eastAsia"/>
          <w:szCs w:val="21"/>
        </w:rPr>
        <w:t>本标准所代替标准的历次版本发布情况为：</w:t>
      </w:r>
    </w:p>
    <w:p w:rsidR="00D20F07" w:rsidRDefault="00D20F07" w:rsidP="00031121">
      <w:pPr>
        <w:pStyle w:val="afd"/>
        <w:ind w:firstLineChars="193" w:firstLine="405"/>
        <w:rPr>
          <w:szCs w:val="21"/>
        </w:rPr>
      </w:pPr>
      <w:r>
        <w:rPr>
          <w:szCs w:val="21"/>
        </w:rPr>
        <w:t>——</w:t>
      </w:r>
      <w:r w:rsidRPr="00DB142A">
        <w:t>YY0464-2003</w:t>
      </w:r>
      <w:r>
        <w:rPr>
          <w:rFonts w:hint="eastAsia"/>
          <w:szCs w:val="21"/>
        </w:rPr>
        <w:t>；</w:t>
      </w:r>
    </w:p>
    <w:p w:rsidR="00D20F07" w:rsidRDefault="00D20F07" w:rsidP="0010093D">
      <w:pPr>
        <w:pStyle w:val="afd"/>
        <w:ind w:firstLineChars="193" w:firstLine="405"/>
        <w:sectPr w:rsidR="00D20F07" w:rsidSect="004228DB">
          <w:headerReference w:type="default" r:id="rId14"/>
          <w:footerReference w:type="even" r:id="rId15"/>
          <w:footerReference w:type="default" r:id="rId16"/>
          <w:pgSz w:w="11907" w:h="16839"/>
          <w:pgMar w:top="1418" w:right="1134" w:bottom="1134" w:left="1418" w:header="1418" w:footer="851" w:gutter="0"/>
          <w:pgNumType w:fmt="upperRoman"/>
          <w:cols w:space="425"/>
          <w:docGrid w:type="lines" w:linePitch="312"/>
        </w:sectPr>
      </w:pPr>
      <w:r>
        <w:rPr>
          <w:szCs w:val="21"/>
        </w:rPr>
        <w:t>——</w:t>
      </w:r>
      <w:r>
        <w:rPr>
          <w:szCs w:val="21"/>
        </w:rPr>
        <w:t>YY 0464-2009</w:t>
      </w:r>
      <w:r>
        <w:rPr>
          <w:rFonts w:hint="eastAsia"/>
          <w:szCs w:val="21"/>
        </w:rPr>
        <w:t>。</w:t>
      </w:r>
    </w:p>
    <w:p w:rsidR="00F865CD" w:rsidRDefault="00D20F07" w:rsidP="00F865CD">
      <w:pPr>
        <w:pStyle w:val="affd"/>
        <w:rPr>
          <w:rFonts w:ascii="宋体" w:eastAsia="宋体" w:hAnsi="宋体"/>
          <w:b/>
        </w:rPr>
      </w:pPr>
      <w:bookmarkStart w:id="8" w:name="SectionMark4"/>
      <w:bookmarkEnd w:id="7"/>
      <w:r w:rsidRPr="00710B4D">
        <w:rPr>
          <w:rFonts w:ascii="宋体" w:eastAsia="宋体" w:hAnsi="宋体" w:hint="eastAsia"/>
          <w:b/>
        </w:rPr>
        <w:lastRenderedPageBreak/>
        <w:t>一次性使用血液灌流器</w:t>
      </w:r>
      <w:bookmarkStart w:id="9" w:name="_Toc181428647"/>
      <w:bookmarkStart w:id="10" w:name="_Toc181428710"/>
    </w:p>
    <w:p w:rsidR="00F865CD" w:rsidRPr="00F865CD" w:rsidRDefault="00F865CD" w:rsidP="00627889">
      <w:pPr>
        <w:numPr>
          <w:ilvl w:val="0"/>
          <w:numId w:val="0"/>
        </w:numPr>
        <w:spacing w:beforeLines="50" w:afterLines="50"/>
        <w:rPr>
          <w:rFonts w:ascii="黑体" w:eastAsia="黑体"/>
        </w:rPr>
      </w:pPr>
      <w:r w:rsidRPr="00F865CD">
        <w:rPr>
          <w:rFonts w:ascii="黑体" w:eastAsia="黑体" w:hint="eastAsia"/>
        </w:rPr>
        <w:t>1</w:t>
      </w:r>
      <w:r w:rsidR="00D20F07" w:rsidRPr="00B17466">
        <w:rPr>
          <w:rFonts w:ascii="黑体" w:eastAsia="黑体" w:hint="eastAsia"/>
        </w:rPr>
        <w:t>范围</w:t>
      </w:r>
      <w:bookmarkEnd w:id="9"/>
      <w:bookmarkEnd w:id="10"/>
    </w:p>
    <w:p w:rsidR="00F865CD" w:rsidRPr="00B17466" w:rsidRDefault="00D20F07" w:rsidP="00B17466">
      <w:pPr>
        <w:pStyle w:val="afd"/>
        <w:ind w:firstLine="420"/>
      </w:pPr>
      <w:r w:rsidRPr="00B17466">
        <w:rPr>
          <w:rFonts w:hint="eastAsia"/>
        </w:rPr>
        <w:t>本标准规定了一次性使用血液灌流器的术语和定义、</w:t>
      </w:r>
      <w:r w:rsidR="00844621">
        <w:rPr>
          <w:rFonts w:hint="eastAsia"/>
        </w:rPr>
        <w:t>分类与命名、</w:t>
      </w:r>
      <w:r w:rsidRPr="00B17466">
        <w:rPr>
          <w:rFonts w:hint="eastAsia"/>
        </w:rPr>
        <w:t>要求、试验方法、检验规则、标志及包装、运输、贮存。</w:t>
      </w:r>
    </w:p>
    <w:p w:rsidR="00F865CD" w:rsidRDefault="00D20F07" w:rsidP="00B17466">
      <w:pPr>
        <w:pStyle w:val="afd"/>
        <w:ind w:firstLine="420"/>
      </w:pPr>
      <w:r w:rsidRPr="00DB142A">
        <w:rPr>
          <w:rFonts w:hint="eastAsia"/>
        </w:rPr>
        <w:t>本标准适用于采用</w:t>
      </w:r>
      <w:r>
        <w:rPr>
          <w:rFonts w:hint="eastAsia"/>
        </w:rPr>
        <w:t>活性炭</w:t>
      </w:r>
      <w:r w:rsidRPr="00BC7E01">
        <w:rPr>
          <w:rFonts w:hint="eastAsia"/>
        </w:rPr>
        <w:t>或</w:t>
      </w:r>
      <w:r>
        <w:rPr>
          <w:rFonts w:hint="eastAsia"/>
        </w:rPr>
        <w:t>吸附树脂</w:t>
      </w:r>
      <w:r w:rsidRPr="00DB142A">
        <w:rPr>
          <w:rFonts w:hint="eastAsia"/>
        </w:rPr>
        <w:t>为吸附剂的一次性使用血液灌流器</w:t>
      </w:r>
      <w:r w:rsidRPr="00DB142A">
        <w:t>(</w:t>
      </w:r>
      <w:r w:rsidRPr="00DB142A">
        <w:rPr>
          <w:rFonts w:hint="eastAsia"/>
        </w:rPr>
        <w:t>以下简称灌流器</w:t>
      </w:r>
      <w:r w:rsidRPr="00DB142A">
        <w:t>)</w:t>
      </w:r>
      <w:r w:rsidRPr="00DB142A">
        <w:rPr>
          <w:rFonts w:hint="eastAsia"/>
        </w:rPr>
        <w:t>，</w:t>
      </w:r>
      <w:r w:rsidRPr="000A46BE">
        <w:rPr>
          <w:rFonts w:hint="eastAsia"/>
        </w:rPr>
        <w:t>该灌流器</w:t>
      </w:r>
      <w:r w:rsidRPr="00DB142A">
        <w:rPr>
          <w:rFonts w:hint="eastAsia"/>
        </w:rPr>
        <w:t>配合血液灌流装置供血液灌流使用，清除</w:t>
      </w:r>
      <w:r>
        <w:rPr>
          <w:rFonts w:hint="eastAsia"/>
        </w:rPr>
        <w:t>病人</w:t>
      </w:r>
      <w:r w:rsidRPr="00DB142A">
        <w:rPr>
          <w:rFonts w:hint="eastAsia"/>
        </w:rPr>
        <w:t>体内内源性和外源性</w:t>
      </w:r>
      <w:r>
        <w:rPr>
          <w:rFonts w:hint="eastAsia"/>
        </w:rPr>
        <w:t>药物</w:t>
      </w:r>
      <w:r w:rsidRPr="00DB142A">
        <w:rPr>
          <w:rFonts w:hint="eastAsia"/>
        </w:rPr>
        <w:t>、毒物及代谢产物。</w:t>
      </w:r>
      <w:bookmarkStart w:id="11" w:name="_Toc181428648"/>
      <w:bookmarkStart w:id="12" w:name="_Toc181428711"/>
    </w:p>
    <w:p w:rsidR="00F865CD" w:rsidRDefault="00F865CD" w:rsidP="00F865CD">
      <w:pPr>
        <w:pStyle w:val="afd"/>
        <w:ind w:firstLineChars="0" w:firstLine="0"/>
        <w:rPr>
          <w:rFonts w:ascii="黑体" w:eastAsia="黑体"/>
          <w:noProof w:val="0"/>
          <w:kern w:val="2"/>
          <w:szCs w:val="24"/>
        </w:rPr>
      </w:pPr>
    </w:p>
    <w:p w:rsidR="00D20F07" w:rsidRPr="00F865CD" w:rsidRDefault="00F865CD" w:rsidP="00627889">
      <w:pPr>
        <w:numPr>
          <w:ilvl w:val="0"/>
          <w:numId w:val="0"/>
        </w:numPr>
        <w:spacing w:beforeLines="50" w:afterLines="50"/>
        <w:rPr>
          <w:rFonts w:ascii="黑体" w:eastAsia="黑体"/>
        </w:rPr>
      </w:pPr>
      <w:r w:rsidRPr="00F865CD">
        <w:rPr>
          <w:rFonts w:ascii="黑体" w:eastAsia="黑体" w:hint="eastAsia"/>
        </w:rPr>
        <w:t xml:space="preserve">2 </w:t>
      </w:r>
      <w:r w:rsidR="00D20F07" w:rsidRPr="00F865CD">
        <w:rPr>
          <w:rFonts w:ascii="黑体" w:eastAsia="黑体" w:hint="eastAsia"/>
        </w:rPr>
        <w:t>规范性引用文件</w:t>
      </w:r>
      <w:bookmarkEnd w:id="11"/>
      <w:bookmarkEnd w:id="12"/>
    </w:p>
    <w:p w:rsidR="00D20F07" w:rsidRDefault="00D20F07" w:rsidP="001F547D">
      <w:pPr>
        <w:pStyle w:val="afd"/>
        <w:ind w:firstLine="420"/>
      </w:pPr>
      <w:r>
        <w:rPr>
          <w:rFonts w:hint="eastAsia"/>
        </w:rPr>
        <w:t>下列文件中的条款通过本标准的引用而成为本标准的条款。凡是注日期的引用文件，其随后所有的修改单（不包括勘误的内容）或修订版均不适用于本标准，然而，鼓励根据本标准达成协议的各方研究是否可使用这些文件的最新版本。凡是不注日期的引用文件，其最新版本适用于本标准。</w:t>
      </w:r>
    </w:p>
    <w:p w:rsidR="00D20F07" w:rsidRPr="006D5113" w:rsidRDefault="00D20F07" w:rsidP="006D5113">
      <w:pPr>
        <w:pStyle w:val="afd"/>
        <w:ind w:firstLine="420"/>
      </w:pPr>
      <w:r w:rsidRPr="006D5113">
        <w:t xml:space="preserve">GB/T 191 </w:t>
      </w:r>
      <w:r w:rsidRPr="006D5113">
        <w:rPr>
          <w:rFonts w:hint="eastAsia"/>
        </w:rPr>
        <w:t>包装储运图示标志</w:t>
      </w:r>
      <w:r w:rsidRPr="006D5113">
        <w:t>(GB/T 191-2008,ISO 780:1997,MOD)</w:t>
      </w:r>
    </w:p>
    <w:p w:rsidR="00D20F07" w:rsidRPr="006C40B2" w:rsidRDefault="00D20F07" w:rsidP="006D5113">
      <w:pPr>
        <w:pStyle w:val="afd"/>
        <w:ind w:firstLine="420"/>
      </w:pPr>
      <w:r w:rsidRPr="006C40B2">
        <w:t>GB /T 13074</w:t>
      </w:r>
      <w:r>
        <w:t xml:space="preserve">-2009 </w:t>
      </w:r>
      <w:r w:rsidRPr="006C40B2">
        <w:rPr>
          <w:rFonts w:hint="eastAsia"/>
        </w:rPr>
        <w:t>血液净化术语</w:t>
      </w:r>
    </w:p>
    <w:p w:rsidR="00D20F07" w:rsidRPr="006D5113" w:rsidRDefault="00D20F07" w:rsidP="006D5113">
      <w:pPr>
        <w:pStyle w:val="afd"/>
        <w:ind w:firstLine="420"/>
      </w:pPr>
      <w:r w:rsidRPr="006D5113">
        <w:t xml:space="preserve">GB/T 14233.1-2008 </w:t>
      </w:r>
      <w:r w:rsidRPr="006D5113">
        <w:rPr>
          <w:rFonts w:hint="eastAsia"/>
        </w:rPr>
        <w:t>医用输液、输血、注射器具检验方法第</w:t>
      </w:r>
      <w:r w:rsidRPr="006D5113">
        <w:t>1</w:t>
      </w:r>
      <w:r w:rsidRPr="006D5113">
        <w:rPr>
          <w:rFonts w:hint="eastAsia"/>
        </w:rPr>
        <w:t>部分：化学分析方法</w:t>
      </w:r>
    </w:p>
    <w:p w:rsidR="00D20F07" w:rsidRPr="00B21A93" w:rsidRDefault="00D20F07" w:rsidP="00B21A93">
      <w:pPr>
        <w:pStyle w:val="afd"/>
        <w:ind w:firstLine="420"/>
        <w:rPr>
          <w:color w:val="000000"/>
        </w:rPr>
      </w:pPr>
      <w:r w:rsidRPr="00E76821">
        <w:rPr>
          <w:color w:val="000000"/>
        </w:rPr>
        <w:t>GB/T 16886.</w:t>
      </w:r>
      <w:r>
        <w:rPr>
          <w:color w:val="000000"/>
        </w:rPr>
        <w:t xml:space="preserve">1 </w:t>
      </w:r>
      <w:r w:rsidRPr="00E76821">
        <w:rPr>
          <w:rFonts w:hint="eastAsia"/>
          <w:color w:val="000000"/>
        </w:rPr>
        <w:t>医疗器械生物学评价第</w:t>
      </w:r>
      <w:r w:rsidRPr="00E76821">
        <w:rPr>
          <w:color w:val="000000"/>
        </w:rPr>
        <w:t>1</w:t>
      </w:r>
      <w:r w:rsidRPr="00E76821">
        <w:rPr>
          <w:rFonts w:hint="eastAsia"/>
          <w:color w:val="000000"/>
        </w:rPr>
        <w:t>部分：</w:t>
      </w:r>
      <w:r w:rsidRPr="0007647F">
        <w:rPr>
          <w:rFonts w:hint="eastAsia"/>
        </w:rPr>
        <w:t>风险管理过程中的</w:t>
      </w:r>
      <w:r w:rsidRPr="00E76821">
        <w:rPr>
          <w:rFonts w:hint="eastAsia"/>
          <w:color w:val="000000"/>
        </w:rPr>
        <w:t>评价与试验（</w:t>
      </w:r>
      <w:r w:rsidRPr="00E76821">
        <w:rPr>
          <w:color w:val="000000"/>
        </w:rPr>
        <w:t>GB/T 16886.</w:t>
      </w:r>
      <w:r>
        <w:rPr>
          <w:color w:val="000000"/>
        </w:rPr>
        <w:t>1-2011</w:t>
      </w:r>
      <w:r>
        <w:rPr>
          <w:rFonts w:hint="eastAsia"/>
          <w:color w:val="000000"/>
        </w:rPr>
        <w:t>，</w:t>
      </w:r>
      <w:r w:rsidRPr="00E76821">
        <w:rPr>
          <w:color w:val="000000"/>
        </w:rPr>
        <w:t xml:space="preserve">ISO </w:t>
      </w:r>
      <w:r>
        <w:rPr>
          <w:color w:val="000000"/>
        </w:rPr>
        <w:t>10993</w:t>
      </w:r>
      <w:r w:rsidRPr="00E76821">
        <w:rPr>
          <w:color w:val="000000"/>
        </w:rPr>
        <w:t>-1:</w:t>
      </w:r>
      <w:r>
        <w:rPr>
          <w:color w:val="000000"/>
        </w:rPr>
        <w:t>2009</w:t>
      </w:r>
      <w:r w:rsidRPr="00E76821">
        <w:rPr>
          <w:rFonts w:hint="eastAsia"/>
          <w:color w:val="000000"/>
        </w:rPr>
        <w:t>，</w:t>
      </w:r>
      <w:r w:rsidRPr="00E76821">
        <w:rPr>
          <w:color w:val="000000"/>
        </w:rPr>
        <w:t>IDT</w:t>
      </w:r>
      <w:r w:rsidRPr="00E76821">
        <w:rPr>
          <w:rFonts w:hint="eastAsia"/>
          <w:color w:val="000000"/>
        </w:rPr>
        <w:t>）</w:t>
      </w:r>
    </w:p>
    <w:p w:rsidR="00D20F07" w:rsidRPr="001D6E91" w:rsidRDefault="00D20F07" w:rsidP="001D6E91">
      <w:pPr>
        <w:pStyle w:val="afd"/>
        <w:ind w:firstLine="420"/>
        <w:rPr>
          <w:color w:val="000000"/>
        </w:rPr>
      </w:pPr>
      <w:r w:rsidRPr="001D6E91">
        <w:rPr>
          <w:color w:val="000000"/>
        </w:rPr>
        <w:t xml:space="preserve">GB/T 16886.4 </w:t>
      </w:r>
      <w:r w:rsidRPr="001D6E91">
        <w:rPr>
          <w:rFonts w:hint="eastAsia"/>
          <w:color w:val="000000"/>
        </w:rPr>
        <w:t>医疗器械生物学评价第</w:t>
      </w:r>
      <w:r w:rsidRPr="001D6E91">
        <w:rPr>
          <w:color w:val="000000"/>
        </w:rPr>
        <w:t>4</w:t>
      </w:r>
      <w:r w:rsidRPr="001D6E91">
        <w:rPr>
          <w:rFonts w:hint="eastAsia"/>
          <w:color w:val="000000"/>
        </w:rPr>
        <w:t>部分</w:t>
      </w:r>
      <w:r w:rsidRPr="001D6E91">
        <w:rPr>
          <w:color w:val="000000"/>
        </w:rPr>
        <w:t>:</w:t>
      </w:r>
      <w:r w:rsidRPr="001D6E91">
        <w:rPr>
          <w:rFonts w:hint="eastAsia"/>
          <w:color w:val="000000"/>
        </w:rPr>
        <w:t>与血液相互作用试验选择</w:t>
      </w:r>
      <w:r w:rsidRPr="001D6E91">
        <w:rPr>
          <w:color w:val="000000"/>
        </w:rPr>
        <w:t>(GB/T 16886.4-2003,lSO 10993-4: 2002 ,IDT)</w:t>
      </w:r>
    </w:p>
    <w:p w:rsidR="00D20F07" w:rsidRDefault="00D20F07" w:rsidP="006D5113">
      <w:pPr>
        <w:pStyle w:val="afd"/>
        <w:ind w:firstLine="420"/>
      </w:pPr>
      <w:r w:rsidRPr="006D5113">
        <w:t xml:space="preserve">GB/T 16886.5 </w:t>
      </w:r>
      <w:r w:rsidRPr="006D5113">
        <w:rPr>
          <w:rFonts w:hint="eastAsia"/>
        </w:rPr>
        <w:t>医疗器械生物学评价第</w:t>
      </w:r>
      <w:r>
        <w:t>5</w:t>
      </w:r>
      <w:r w:rsidRPr="006D5113">
        <w:rPr>
          <w:rFonts w:hint="eastAsia"/>
        </w:rPr>
        <w:t>部分</w:t>
      </w:r>
      <w:r w:rsidRPr="006D5113">
        <w:t>:</w:t>
      </w:r>
      <w:r w:rsidRPr="006D5113">
        <w:rPr>
          <w:rFonts w:hint="eastAsia"/>
        </w:rPr>
        <w:t>体外细胞毒性试验</w:t>
      </w:r>
      <w:r w:rsidRPr="006D5113">
        <w:t>(</w:t>
      </w:r>
      <w:r w:rsidRPr="001D6E91">
        <w:t>GB/T 16886.5</w:t>
      </w:r>
      <w:r>
        <w:t>-2003,</w:t>
      </w:r>
      <w:r w:rsidRPr="006D5113">
        <w:t>ISO 10993-5: 1999 ,IDT)</w:t>
      </w:r>
    </w:p>
    <w:p w:rsidR="00D20F07" w:rsidRDefault="00D20F07" w:rsidP="006D5113">
      <w:pPr>
        <w:pStyle w:val="afd"/>
        <w:ind w:firstLine="420"/>
      </w:pPr>
      <w:r w:rsidRPr="006D5113">
        <w:t>GB/T 16886</w:t>
      </w:r>
      <w:r>
        <w:t>.</w:t>
      </w:r>
      <w:r w:rsidRPr="006D5113">
        <w:t>10</w:t>
      </w:r>
      <w:r w:rsidRPr="006D5113">
        <w:rPr>
          <w:rFonts w:hint="eastAsia"/>
        </w:rPr>
        <w:t>医疗器械生物学评价第</w:t>
      </w:r>
      <w:r>
        <w:t>10</w:t>
      </w:r>
      <w:r w:rsidRPr="006D5113">
        <w:rPr>
          <w:rFonts w:hint="eastAsia"/>
        </w:rPr>
        <w:t>部分</w:t>
      </w:r>
      <w:r w:rsidRPr="006D5113">
        <w:t>:</w:t>
      </w:r>
      <w:r w:rsidRPr="006D5113">
        <w:rPr>
          <w:rFonts w:hint="eastAsia"/>
        </w:rPr>
        <w:t>剌激与迟发型超敏反应试验</w:t>
      </w:r>
      <w:r w:rsidRPr="006D5113">
        <w:t>(</w:t>
      </w:r>
      <w:r w:rsidRPr="001D6E91">
        <w:t>GB/T 16886.10-2005</w:t>
      </w:r>
      <w:r>
        <w:t>,I</w:t>
      </w:r>
      <w:r w:rsidRPr="006D5113">
        <w:t>SO 10993-10:2002 ,IDT)</w:t>
      </w:r>
    </w:p>
    <w:p w:rsidR="00F865CD" w:rsidRDefault="00D20F07" w:rsidP="00F865CD">
      <w:pPr>
        <w:pStyle w:val="afd"/>
        <w:ind w:firstLine="420"/>
      </w:pPr>
      <w:r w:rsidRPr="006D5113">
        <w:t>GB/T 16886.11</w:t>
      </w:r>
      <w:r w:rsidRPr="006D5113">
        <w:rPr>
          <w:rFonts w:hint="eastAsia"/>
        </w:rPr>
        <w:t>医疗器械生物学评价第</w:t>
      </w:r>
      <w:r>
        <w:t>11</w:t>
      </w:r>
      <w:r w:rsidRPr="006D5113">
        <w:rPr>
          <w:rFonts w:hint="eastAsia"/>
        </w:rPr>
        <w:t>部分</w:t>
      </w:r>
      <w:r>
        <w:t>:</w:t>
      </w:r>
      <w:r w:rsidRPr="006D5113">
        <w:rPr>
          <w:rFonts w:hint="eastAsia"/>
        </w:rPr>
        <w:t>全身毒性试验</w:t>
      </w:r>
      <w:r>
        <w:t>(</w:t>
      </w:r>
      <w:r w:rsidRPr="009101B8">
        <w:t>GB/T 16886.11-2011 ,</w:t>
      </w:r>
      <w:r w:rsidRPr="006D5113">
        <w:t>ISO 10993-11</w:t>
      </w:r>
      <w:r>
        <w:t>:2006</w:t>
      </w:r>
      <w:r w:rsidRPr="006D5113">
        <w:t xml:space="preserve"> ,IDT)</w:t>
      </w:r>
    </w:p>
    <w:p w:rsidR="00F865CD" w:rsidRDefault="00F0300A" w:rsidP="00F865CD">
      <w:pPr>
        <w:pStyle w:val="afd"/>
        <w:ind w:firstLine="420"/>
      </w:pPr>
      <w:r w:rsidRPr="00B17466">
        <w:rPr>
          <w:szCs w:val="21"/>
        </w:rPr>
        <w:t xml:space="preserve">YY/T 0466.1 </w:t>
      </w:r>
      <w:r w:rsidRPr="00B17466">
        <w:rPr>
          <w:rFonts w:hint="eastAsia"/>
          <w:szCs w:val="21"/>
        </w:rPr>
        <w:t>医疗器械用于医疗器械标签、标记和提供信息的符号</w:t>
      </w:r>
      <w:r w:rsidRPr="00B17466">
        <w:rPr>
          <w:szCs w:val="21"/>
        </w:rPr>
        <w:t>(YY/T 0466.1-2016</w:t>
      </w:r>
      <w:r w:rsidRPr="00B17466">
        <w:rPr>
          <w:rFonts w:hint="eastAsia"/>
          <w:szCs w:val="21"/>
        </w:rPr>
        <w:t>，</w:t>
      </w:r>
      <w:r w:rsidRPr="00B17466">
        <w:rPr>
          <w:szCs w:val="21"/>
        </w:rPr>
        <w:t>ISO 15223-1:2012,IDT )</w:t>
      </w:r>
    </w:p>
    <w:p w:rsidR="00F865CD" w:rsidRDefault="00D20F07" w:rsidP="00F865CD">
      <w:pPr>
        <w:pStyle w:val="afd"/>
        <w:ind w:firstLine="420"/>
      </w:pPr>
      <w:r w:rsidRPr="006D5113">
        <w:rPr>
          <w:rFonts w:hint="eastAsia"/>
        </w:rPr>
        <w:t>中华人民共和国药典</w:t>
      </w:r>
      <w:bookmarkStart w:id="13" w:name="_Toc181428649"/>
      <w:bookmarkStart w:id="14" w:name="_Toc181428712"/>
      <w:r w:rsidR="00844621">
        <w:rPr>
          <w:rFonts w:hint="eastAsia"/>
        </w:rPr>
        <w:t>（2015年版）</w:t>
      </w:r>
    </w:p>
    <w:p w:rsidR="00D20F07" w:rsidRPr="00F865CD" w:rsidRDefault="00F865CD" w:rsidP="00627889">
      <w:pPr>
        <w:numPr>
          <w:ilvl w:val="0"/>
          <w:numId w:val="0"/>
        </w:numPr>
        <w:spacing w:beforeLines="50" w:afterLines="50"/>
        <w:rPr>
          <w:rFonts w:ascii="黑体" w:eastAsia="黑体"/>
        </w:rPr>
      </w:pPr>
      <w:r w:rsidRPr="00F865CD">
        <w:rPr>
          <w:rFonts w:ascii="黑体" w:eastAsia="黑体" w:hint="eastAsia"/>
        </w:rPr>
        <w:t xml:space="preserve">3 </w:t>
      </w:r>
      <w:r w:rsidR="00D20F07" w:rsidRPr="00F865CD">
        <w:rPr>
          <w:rFonts w:ascii="黑体" w:eastAsia="黑体" w:hint="eastAsia"/>
        </w:rPr>
        <w:t>术语定义</w:t>
      </w:r>
      <w:bookmarkEnd w:id="13"/>
      <w:bookmarkEnd w:id="14"/>
    </w:p>
    <w:bookmarkEnd w:id="8"/>
    <w:p w:rsidR="00D20F07" w:rsidRDefault="00D20F07" w:rsidP="00992622">
      <w:pPr>
        <w:numPr>
          <w:ilvl w:val="0"/>
          <w:numId w:val="0"/>
        </w:numPr>
        <w:ind w:firstLineChars="200" w:firstLine="420"/>
        <w:rPr>
          <w:rFonts w:ascii="宋体"/>
          <w:color w:val="000000"/>
          <w:szCs w:val="21"/>
        </w:rPr>
      </w:pPr>
      <w:r>
        <w:rPr>
          <w:rFonts w:ascii="宋体" w:hAnsi="宋体"/>
          <w:color w:val="000000"/>
          <w:szCs w:val="21"/>
        </w:rPr>
        <w:t>GB/T 13074</w:t>
      </w:r>
      <w:r>
        <w:t>-2009</w:t>
      </w:r>
      <w:r>
        <w:rPr>
          <w:rFonts w:ascii="宋体" w:hAnsi="宋体" w:hint="eastAsia"/>
          <w:color w:val="000000"/>
          <w:szCs w:val="21"/>
        </w:rPr>
        <w:t>确立的术语和定义适用于本标准</w:t>
      </w:r>
      <w:r w:rsidR="00F865CD">
        <w:rPr>
          <w:rFonts w:ascii="宋体" w:hAnsi="宋体" w:hint="eastAsia"/>
          <w:color w:val="000000"/>
          <w:szCs w:val="21"/>
        </w:rPr>
        <w:t>。</w:t>
      </w:r>
    </w:p>
    <w:p w:rsidR="00D20F07" w:rsidRPr="00D32910" w:rsidRDefault="00D20F07" w:rsidP="00627889">
      <w:pPr>
        <w:numPr>
          <w:ilvl w:val="0"/>
          <w:numId w:val="0"/>
        </w:numPr>
        <w:spacing w:beforeLines="50" w:afterLines="50"/>
        <w:rPr>
          <w:rFonts w:ascii="黑体" w:eastAsia="黑体"/>
        </w:rPr>
      </w:pPr>
      <w:r w:rsidRPr="00D32910">
        <w:rPr>
          <w:rFonts w:ascii="黑体" w:eastAsia="黑体"/>
        </w:rPr>
        <w:t xml:space="preserve">4 </w:t>
      </w:r>
      <w:r w:rsidRPr="00D32910">
        <w:rPr>
          <w:rFonts w:ascii="黑体" w:eastAsia="黑体" w:hint="eastAsia"/>
        </w:rPr>
        <w:t>分类与命名</w:t>
      </w:r>
    </w:p>
    <w:p w:rsidR="00D20F07" w:rsidRPr="00DB4A37" w:rsidRDefault="00D20F07" w:rsidP="00627889">
      <w:pPr>
        <w:numPr>
          <w:ilvl w:val="0"/>
          <w:numId w:val="0"/>
        </w:numPr>
        <w:spacing w:beforeLines="50" w:afterLines="50"/>
        <w:rPr>
          <w:rFonts w:ascii="黑体" w:eastAsia="黑体"/>
        </w:rPr>
      </w:pPr>
      <w:r w:rsidRPr="00DB4A37">
        <w:rPr>
          <w:rFonts w:ascii="黑体" w:eastAsia="黑体"/>
        </w:rPr>
        <w:t xml:space="preserve">4.1 </w:t>
      </w:r>
      <w:r w:rsidRPr="00DB4A37">
        <w:rPr>
          <w:rFonts w:ascii="黑体" w:eastAsia="黑体" w:hint="eastAsia"/>
        </w:rPr>
        <w:t>分类</w:t>
      </w:r>
    </w:p>
    <w:p w:rsidR="00D20F07" w:rsidRPr="00DB142A" w:rsidRDefault="00D20F07" w:rsidP="00D32910">
      <w:pPr>
        <w:numPr>
          <w:ilvl w:val="0"/>
          <w:numId w:val="0"/>
        </w:numPr>
      </w:pPr>
      <w:r w:rsidRPr="00DB142A">
        <w:rPr>
          <w:rFonts w:hint="eastAsia"/>
        </w:rPr>
        <w:t>灌流器可分为</w:t>
      </w:r>
      <w:r>
        <w:rPr>
          <w:rFonts w:hint="eastAsia"/>
        </w:rPr>
        <w:t>活性炭</w:t>
      </w:r>
      <w:r w:rsidRPr="00DB142A">
        <w:rPr>
          <w:rFonts w:hint="eastAsia"/>
        </w:rPr>
        <w:t>型与树脂型两类。</w:t>
      </w:r>
    </w:p>
    <w:p w:rsidR="00D20F07" w:rsidRPr="00DB4A37" w:rsidRDefault="00D20F07" w:rsidP="00627889">
      <w:pPr>
        <w:numPr>
          <w:ilvl w:val="0"/>
          <w:numId w:val="0"/>
        </w:numPr>
        <w:spacing w:beforeLines="50" w:afterLines="50"/>
        <w:rPr>
          <w:rFonts w:ascii="黑体" w:eastAsia="黑体"/>
        </w:rPr>
      </w:pPr>
      <w:r w:rsidRPr="00DB4A37">
        <w:rPr>
          <w:rFonts w:ascii="黑体" w:eastAsia="黑体"/>
        </w:rPr>
        <w:t>4.2</w:t>
      </w:r>
      <w:r w:rsidRPr="00DB4A37">
        <w:rPr>
          <w:rFonts w:ascii="黑体" w:eastAsia="黑体" w:hint="eastAsia"/>
        </w:rPr>
        <w:t>基本参数</w:t>
      </w:r>
    </w:p>
    <w:p w:rsidR="00D20F07" w:rsidRPr="00EE3ABB" w:rsidRDefault="00D20F07" w:rsidP="00627889">
      <w:pPr>
        <w:numPr>
          <w:ilvl w:val="0"/>
          <w:numId w:val="0"/>
        </w:numPr>
        <w:spacing w:beforeLines="50" w:afterLines="50"/>
      </w:pPr>
      <w:r w:rsidRPr="00DB4A37">
        <w:rPr>
          <w:rFonts w:ascii="黑体" w:eastAsia="黑体"/>
        </w:rPr>
        <w:t>4.2.</w:t>
      </w:r>
      <w:r w:rsidR="00B315E6">
        <w:rPr>
          <w:rFonts w:ascii="黑体" w:eastAsia="黑体" w:hint="eastAsia"/>
        </w:rPr>
        <w:t>1</w:t>
      </w:r>
      <w:r w:rsidRPr="00DB4A37">
        <w:rPr>
          <w:rFonts w:ascii="黑体" w:eastAsia="黑体" w:hint="eastAsia"/>
        </w:rPr>
        <w:t>血液进出端与管路的连接</w:t>
      </w:r>
    </w:p>
    <w:p w:rsidR="00D20F07" w:rsidRPr="00DB142A" w:rsidRDefault="00D20F07" w:rsidP="00D32910">
      <w:pPr>
        <w:numPr>
          <w:ilvl w:val="0"/>
          <w:numId w:val="0"/>
        </w:numPr>
      </w:pPr>
      <w:r>
        <w:rPr>
          <w:rFonts w:hint="eastAsia"/>
        </w:rPr>
        <w:lastRenderedPageBreak/>
        <w:t>灌流器血液进出端与管路配</w:t>
      </w:r>
      <w:r w:rsidRPr="00DB142A">
        <w:rPr>
          <w:rFonts w:hint="eastAsia"/>
        </w:rPr>
        <w:t>合</w:t>
      </w:r>
      <w:r>
        <w:rPr>
          <w:rFonts w:hint="eastAsia"/>
        </w:rPr>
        <w:t>应</w:t>
      </w:r>
      <w:r w:rsidRPr="00DB142A">
        <w:rPr>
          <w:rFonts w:hint="eastAsia"/>
        </w:rPr>
        <w:t>牢固不脱落。</w:t>
      </w:r>
    </w:p>
    <w:p w:rsidR="00D20F07" w:rsidRPr="00073A4F" w:rsidRDefault="00D20F07" w:rsidP="00627889">
      <w:pPr>
        <w:numPr>
          <w:ilvl w:val="0"/>
          <w:numId w:val="0"/>
        </w:numPr>
        <w:spacing w:beforeLines="50" w:afterLines="50"/>
        <w:rPr>
          <w:rFonts w:ascii="黑体" w:eastAsia="黑体"/>
        </w:rPr>
      </w:pPr>
      <w:r w:rsidRPr="00073A4F">
        <w:rPr>
          <w:rFonts w:ascii="黑体" w:eastAsia="黑体"/>
        </w:rPr>
        <w:t>4.2.</w:t>
      </w:r>
      <w:r w:rsidR="00EE3ABB">
        <w:rPr>
          <w:rFonts w:ascii="黑体" w:eastAsia="黑体" w:hint="eastAsia"/>
        </w:rPr>
        <w:t>2</w:t>
      </w:r>
      <w:r w:rsidRPr="00073A4F">
        <w:rPr>
          <w:rFonts w:ascii="黑体" w:eastAsia="黑体" w:hint="eastAsia"/>
        </w:rPr>
        <w:t>充填吸附剂</w:t>
      </w:r>
    </w:p>
    <w:p w:rsidR="00D20F07" w:rsidRPr="00BB0EA7" w:rsidRDefault="00503007" w:rsidP="00D32910">
      <w:pPr>
        <w:numPr>
          <w:ilvl w:val="0"/>
          <w:numId w:val="0"/>
        </w:numPr>
      </w:pPr>
      <w:r w:rsidRPr="00BB0EA7">
        <w:rPr>
          <w:rFonts w:hint="eastAsia"/>
        </w:rPr>
        <w:t>灌流器充填吸附剂的</w:t>
      </w:r>
      <w:r w:rsidR="007522B8" w:rsidRPr="00BB0EA7">
        <w:rPr>
          <w:rFonts w:hint="eastAsia"/>
        </w:rPr>
        <w:t>量</w:t>
      </w:r>
      <w:r w:rsidR="00625777" w:rsidRPr="00BB0EA7">
        <w:rPr>
          <w:rFonts w:hint="eastAsia"/>
        </w:rPr>
        <w:t>不低于制造商标称值</w:t>
      </w:r>
      <w:r w:rsidRPr="00BB0EA7">
        <w:rPr>
          <w:rFonts w:hint="eastAsia"/>
        </w:rPr>
        <w:t>的</w:t>
      </w:r>
      <w:r w:rsidRPr="00BB0EA7">
        <w:rPr>
          <w:rFonts w:hint="eastAsia"/>
        </w:rPr>
        <w:t>9</w:t>
      </w:r>
      <w:r w:rsidR="00EE3ABB" w:rsidRPr="00BB0EA7">
        <w:rPr>
          <w:rFonts w:hint="eastAsia"/>
        </w:rPr>
        <w:t>0</w:t>
      </w:r>
      <w:r w:rsidRPr="00BB0EA7">
        <w:rPr>
          <w:rFonts w:hint="eastAsia"/>
        </w:rPr>
        <w:t>%</w:t>
      </w:r>
      <w:r w:rsidR="00B17466" w:rsidRPr="00BB0EA7">
        <w:rPr>
          <w:rFonts w:hint="eastAsia"/>
        </w:rPr>
        <w:t>。</w:t>
      </w:r>
    </w:p>
    <w:p w:rsidR="00D20F07" w:rsidRPr="00DB4A37" w:rsidRDefault="00D20F07" w:rsidP="00627889">
      <w:pPr>
        <w:numPr>
          <w:ilvl w:val="0"/>
          <w:numId w:val="0"/>
        </w:numPr>
        <w:spacing w:beforeLines="50" w:afterLines="50"/>
        <w:rPr>
          <w:rFonts w:ascii="黑体" w:eastAsia="黑体"/>
        </w:rPr>
      </w:pPr>
      <w:r w:rsidRPr="00DB4A37">
        <w:rPr>
          <w:rFonts w:ascii="黑体" w:eastAsia="黑体"/>
        </w:rPr>
        <w:t xml:space="preserve">4.3 </w:t>
      </w:r>
      <w:r w:rsidRPr="00DB4A37">
        <w:rPr>
          <w:rFonts w:ascii="黑体" w:eastAsia="黑体" w:hint="eastAsia"/>
        </w:rPr>
        <w:t>型号命名</w:t>
      </w:r>
    </w:p>
    <w:p w:rsidR="00D20F07" w:rsidRPr="00DB142A" w:rsidRDefault="00D20F07" w:rsidP="00D32910">
      <w:pPr>
        <w:numPr>
          <w:ilvl w:val="0"/>
          <w:numId w:val="0"/>
        </w:numPr>
      </w:pPr>
      <w:r>
        <w:rPr>
          <w:rFonts w:hint="eastAsia"/>
        </w:rPr>
        <w:t>活性炭</w:t>
      </w:r>
      <w:r w:rsidRPr="00DB142A">
        <w:rPr>
          <w:rFonts w:hint="eastAsia"/>
        </w:rPr>
        <w:t>系列灌流器规格以</w:t>
      </w:r>
      <w:r>
        <w:rPr>
          <w:rFonts w:hint="eastAsia"/>
        </w:rPr>
        <w:t>活性炭质量（</w:t>
      </w:r>
      <w:r>
        <w:t>g</w:t>
      </w:r>
      <w:r>
        <w:rPr>
          <w:rFonts w:hint="eastAsia"/>
        </w:rPr>
        <w:t>）</w:t>
      </w:r>
      <w:r w:rsidRPr="00DB142A">
        <w:rPr>
          <w:rFonts w:hint="eastAsia"/>
        </w:rPr>
        <w:t>命名，树脂系列灌流器规格以树脂</w:t>
      </w:r>
      <w:r>
        <w:rPr>
          <w:rFonts w:hint="eastAsia"/>
        </w:rPr>
        <w:t>体积（</w:t>
      </w:r>
      <w:r w:rsidRPr="00977008">
        <w:t>mL</w:t>
      </w:r>
      <w:r>
        <w:rPr>
          <w:rFonts w:hint="eastAsia"/>
        </w:rPr>
        <w:t>）</w:t>
      </w:r>
      <w:r w:rsidRPr="00DB142A">
        <w:rPr>
          <w:rFonts w:hint="eastAsia"/>
        </w:rPr>
        <w:t>命名。</w:t>
      </w:r>
    </w:p>
    <w:p w:rsidR="00D20F07" w:rsidRPr="00DB142A" w:rsidRDefault="00AB6BBF" w:rsidP="00977008">
      <w:pPr>
        <w:numPr>
          <w:ilvl w:val="0"/>
          <w:numId w:val="0"/>
        </w:numPr>
        <w:ind w:firstLineChars="1150" w:firstLine="2415"/>
        <w:rPr>
          <w:u w:val="single"/>
        </w:rPr>
      </w:pPr>
      <w:r w:rsidRPr="00AB6BBF">
        <w:rPr>
          <w:noProof/>
        </w:rPr>
        <w:pict>
          <v:line id="_x0000_s1036" style="position:absolute;left:0;text-align:left;z-index:251661824" from="126pt,13.15pt" to="126pt,52.15pt"/>
        </w:pict>
      </w:r>
      <w:r w:rsidRPr="00AB6BBF">
        <w:rPr>
          <w:noProof/>
        </w:rPr>
        <w:pict>
          <v:line id="_x0000_s1037" style="position:absolute;left:0;text-align:left;z-index:251660800" from="152.25pt,13.15pt" to="152.25pt,44.35pt"/>
        </w:pict>
      </w:r>
      <w:r w:rsidR="00D20F07" w:rsidRPr="00DB142A">
        <w:rPr>
          <w:u w:val="single"/>
        </w:rPr>
        <w:t>Q</w:t>
      </w:r>
      <w:r w:rsidR="00D20F07" w:rsidRPr="00DB142A">
        <w:rPr>
          <w:rFonts w:hint="eastAsia"/>
          <w:u w:val="single"/>
        </w:rPr>
        <w:t>口</w:t>
      </w:r>
    </w:p>
    <w:p w:rsidR="00D20F07" w:rsidRPr="00DB142A" w:rsidRDefault="00D20F07" w:rsidP="00D32910">
      <w:pPr>
        <w:numPr>
          <w:ilvl w:val="0"/>
          <w:numId w:val="0"/>
        </w:numPr>
      </w:pPr>
    </w:p>
    <w:p w:rsidR="00D20F07" w:rsidRPr="00DB142A" w:rsidRDefault="00AB6BBF" w:rsidP="00D32910">
      <w:pPr>
        <w:numPr>
          <w:ilvl w:val="0"/>
          <w:numId w:val="0"/>
        </w:numPr>
        <w:jc w:val="center"/>
      </w:pPr>
      <w:r>
        <w:rPr>
          <w:noProof/>
        </w:rPr>
        <w:pict>
          <v:line id="_x0000_s1038" style="position:absolute;left:0;text-align:left;z-index:251663872" from="152.25pt,13.15pt" to="225.75pt,13.15pt"/>
        </w:pict>
      </w:r>
      <w:r w:rsidR="00D20F07" w:rsidRPr="00DB142A">
        <w:rPr>
          <w:rFonts w:hint="eastAsia"/>
        </w:rPr>
        <w:t>规格代号</w:t>
      </w:r>
    </w:p>
    <w:p w:rsidR="00D20F07" w:rsidRPr="00DB142A" w:rsidRDefault="00AB6BBF" w:rsidP="00D32910">
      <w:pPr>
        <w:numPr>
          <w:ilvl w:val="0"/>
          <w:numId w:val="0"/>
        </w:numPr>
        <w:jc w:val="center"/>
      </w:pPr>
      <w:r>
        <w:rPr>
          <w:noProof/>
        </w:rPr>
        <w:pict>
          <v:line id="_x0000_s1039" style="position:absolute;left:0;text-align:left;z-index:251662848" from="126pt,5.3pt" to="225pt,5.3pt"/>
        </w:pict>
      </w:r>
      <w:r w:rsidR="00D20F07" w:rsidRPr="00DB142A">
        <w:rPr>
          <w:rFonts w:hint="eastAsia"/>
        </w:rPr>
        <w:t>系列代号</w:t>
      </w:r>
    </w:p>
    <w:p w:rsidR="00D20F07" w:rsidRPr="003C3835" w:rsidRDefault="00D20F07" w:rsidP="00627889">
      <w:pPr>
        <w:numPr>
          <w:ilvl w:val="0"/>
          <w:numId w:val="0"/>
        </w:numPr>
        <w:spacing w:beforeLines="50" w:afterLines="50"/>
        <w:rPr>
          <w:rFonts w:ascii="黑体" w:eastAsia="黑体"/>
        </w:rPr>
      </w:pPr>
      <w:r w:rsidRPr="003C3835">
        <w:rPr>
          <w:rFonts w:ascii="黑体" w:eastAsia="黑体"/>
        </w:rPr>
        <w:t xml:space="preserve">5 </w:t>
      </w:r>
      <w:r w:rsidRPr="003C3835">
        <w:rPr>
          <w:rFonts w:ascii="黑体" w:eastAsia="黑体" w:hint="eastAsia"/>
        </w:rPr>
        <w:t>要求</w:t>
      </w:r>
    </w:p>
    <w:p w:rsidR="00D20F07" w:rsidRPr="003C3835" w:rsidRDefault="00D20F07" w:rsidP="00627889">
      <w:pPr>
        <w:numPr>
          <w:ilvl w:val="0"/>
          <w:numId w:val="0"/>
        </w:numPr>
        <w:spacing w:beforeLines="50" w:afterLines="50"/>
        <w:rPr>
          <w:rFonts w:ascii="黑体" w:eastAsia="黑体"/>
        </w:rPr>
      </w:pPr>
      <w:r w:rsidRPr="003C3835">
        <w:rPr>
          <w:rFonts w:ascii="黑体" w:eastAsia="黑体"/>
        </w:rPr>
        <w:t>5.1</w:t>
      </w:r>
      <w:r w:rsidRPr="003C3835">
        <w:rPr>
          <w:rFonts w:ascii="黑体" w:eastAsia="黑体" w:hint="eastAsia"/>
        </w:rPr>
        <w:t>外观</w:t>
      </w:r>
    </w:p>
    <w:p w:rsidR="00D20F07" w:rsidRPr="003C3835" w:rsidRDefault="00D20F07" w:rsidP="00627889">
      <w:pPr>
        <w:numPr>
          <w:ilvl w:val="0"/>
          <w:numId w:val="0"/>
        </w:numPr>
        <w:spacing w:beforeLines="50" w:afterLines="50"/>
        <w:rPr>
          <w:rFonts w:ascii="宋体"/>
        </w:rPr>
      </w:pPr>
      <w:r w:rsidRPr="003C3835">
        <w:rPr>
          <w:rFonts w:ascii="宋体" w:hAnsi="宋体" w:hint="eastAsia"/>
        </w:rPr>
        <w:t>灌流器的外壳应透明</w:t>
      </w:r>
      <w:r w:rsidRPr="003C3835">
        <w:rPr>
          <w:rFonts w:ascii="宋体" w:hAnsi="宋体"/>
        </w:rPr>
        <w:t>(</w:t>
      </w:r>
      <w:r w:rsidRPr="003C3835">
        <w:rPr>
          <w:rFonts w:ascii="宋体" w:hAnsi="宋体" w:hint="eastAsia"/>
        </w:rPr>
        <w:t>或半透明</w:t>
      </w:r>
      <w:r w:rsidRPr="003C3835">
        <w:rPr>
          <w:rFonts w:ascii="宋体" w:hAnsi="宋体"/>
        </w:rPr>
        <w:t>)</w:t>
      </w:r>
      <w:r w:rsidRPr="003C3835">
        <w:rPr>
          <w:rFonts w:ascii="宋体" w:hAnsi="宋体" w:hint="eastAsia"/>
        </w:rPr>
        <w:t>，内外壳表面光洁，液体通道内不得有肉眼可见的杂质。</w:t>
      </w:r>
    </w:p>
    <w:p w:rsidR="000A53EB" w:rsidRDefault="00D20F07" w:rsidP="00627889">
      <w:pPr>
        <w:numPr>
          <w:ilvl w:val="0"/>
          <w:numId w:val="0"/>
        </w:numPr>
        <w:spacing w:beforeLines="50" w:afterLines="50"/>
        <w:rPr>
          <w:rFonts w:ascii="黑体" w:eastAsia="黑体"/>
        </w:rPr>
      </w:pPr>
      <w:r w:rsidRPr="003C3835">
        <w:rPr>
          <w:rFonts w:ascii="黑体" w:eastAsia="黑体"/>
        </w:rPr>
        <w:t>5.2</w:t>
      </w:r>
      <w:r w:rsidRPr="003C3835">
        <w:rPr>
          <w:rFonts w:ascii="黑体" w:eastAsia="黑体" w:hint="eastAsia"/>
        </w:rPr>
        <w:t>血室容量</w:t>
      </w:r>
    </w:p>
    <w:p w:rsidR="000A53EB" w:rsidRDefault="00D20F07" w:rsidP="00627889">
      <w:pPr>
        <w:numPr>
          <w:ilvl w:val="0"/>
          <w:numId w:val="0"/>
        </w:numPr>
        <w:spacing w:beforeLines="50" w:afterLines="50"/>
        <w:rPr>
          <w:rFonts w:ascii="黑体" w:eastAsia="黑体"/>
        </w:rPr>
      </w:pPr>
      <w:r w:rsidRPr="003C3835">
        <w:rPr>
          <w:rFonts w:ascii="宋体" w:hAnsi="宋体" w:hint="eastAsia"/>
        </w:rPr>
        <w:t>灌流器的血室容量应不大于</w:t>
      </w:r>
      <w:r>
        <w:rPr>
          <w:rFonts w:ascii="宋体" w:hAnsi="宋体" w:hint="eastAsia"/>
        </w:rPr>
        <w:t>制造商</w:t>
      </w:r>
      <w:r w:rsidRPr="003C3835">
        <w:rPr>
          <w:rFonts w:ascii="宋体" w:hAnsi="宋体" w:hint="eastAsia"/>
        </w:rPr>
        <w:t>的标称值。</w:t>
      </w:r>
    </w:p>
    <w:p w:rsidR="000A53EB" w:rsidRDefault="00D20F07" w:rsidP="00627889">
      <w:pPr>
        <w:numPr>
          <w:ilvl w:val="0"/>
          <w:numId w:val="0"/>
        </w:numPr>
        <w:spacing w:beforeLines="50" w:afterLines="50"/>
        <w:rPr>
          <w:rFonts w:ascii="黑体" w:eastAsia="黑体"/>
        </w:rPr>
      </w:pPr>
      <w:r w:rsidRPr="003C3835">
        <w:rPr>
          <w:rFonts w:ascii="黑体" w:eastAsia="黑体"/>
        </w:rPr>
        <w:t>5.3</w:t>
      </w:r>
      <w:r w:rsidRPr="003C3835">
        <w:rPr>
          <w:rFonts w:ascii="黑体" w:eastAsia="黑体" w:hint="eastAsia"/>
        </w:rPr>
        <w:t>微粒脱落</w:t>
      </w:r>
    </w:p>
    <w:p w:rsidR="000A53EB" w:rsidRPr="00BB0EA7" w:rsidRDefault="00D20F07" w:rsidP="00627889">
      <w:pPr>
        <w:numPr>
          <w:ilvl w:val="0"/>
          <w:numId w:val="0"/>
        </w:numPr>
        <w:spacing w:beforeLines="50" w:afterLines="50"/>
        <w:rPr>
          <w:rFonts w:ascii="黑体" w:eastAsia="黑体"/>
        </w:rPr>
      </w:pPr>
      <w:r w:rsidRPr="00BB0EA7">
        <w:rPr>
          <w:rFonts w:ascii="宋体" w:hAnsi="宋体" w:hint="eastAsia"/>
        </w:rPr>
        <w:t>灌流器</w:t>
      </w:r>
      <w:r w:rsidRPr="00BB0EA7">
        <w:rPr>
          <w:rFonts w:ascii="宋体" w:hAnsi="宋体"/>
        </w:rPr>
        <w:t>100mL</w:t>
      </w:r>
      <w:r w:rsidRPr="00BB0EA7">
        <w:rPr>
          <w:rFonts w:ascii="宋体" w:hAnsi="宋体" w:hint="eastAsia"/>
        </w:rPr>
        <w:t>洗脱液中</w:t>
      </w:r>
      <w:r w:rsidRPr="00BB0EA7">
        <w:rPr>
          <w:rFonts w:ascii="宋体" w:hAnsi="宋体"/>
        </w:rPr>
        <w:t>15</w:t>
      </w:r>
      <w:r w:rsidRPr="00BB0EA7">
        <w:rPr>
          <w:rFonts w:ascii="宋体" w:hAnsi="宋体" w:hint="eastAsia"/>
        </w:rPr>
        <w:t>μ</w:t>
      </w:r>
      <w:r w:rsidRPr="00BB0EA7">
        <w:rPr>
          <w:rFonts w:ascii="宋体" w:hAnsi="宋体"/>
        </w:rPr>
        <w:t>m</w:t>
      </w:r>
      <w:r w:rsidRPr="00BB0EA7">
        <w:rPr>
          <w:rFonts w:ascii="宋体" w:hAnsi="宋体" w:hint="eastAsia"/>
        </w:rPr>
        <w:t>～</w:t>
      </w:r>
      <w:r w:rsidRPr="00BB0EA7">
        <w:rPr>
          <w:rFonts w:ascii="宋体" w:hAnsi="宋体"/>
        </w:rPr>
        <w:t>25</w:t>
      </w:r>
      <w:r w:rsidRPr="00BB0EA7">
        <w:rPr>
          <w:rFonts w:ascii="宋体" w:hAnsi="宋体" w:hint="eastAsia"/>
        </w:rPr>
        <w:t>μ</w:t>
      </w:r>
      <w:r w:rsidRPr="00BB0EA7">
        <w:rPr>
          <w:rFonts w:ascii="宋体" w:hAnsi="宋体"/>
        </w:rPr>
        <w:t>m</w:t>
      </w:r>
      <w:r w:rsidRPr="00BB0EA7">
        <w:rPr>
          <w:rFonts w:ascii="宋体" w:hAnsi="宋体" w:hint="eastAsia"/>
        </w:rPr>
        <w:t>的微粒数不得超过</w:t>
      </w:r>
      <w:r w:rsidRPr="00BB0EA7">
        <w:rPr>
          <w:rFonts w:ascii="宋体" w:hAnsi="宋体"/>
        </w:rPr>
        <w:t>100</w:t>
      </w:r>
      <w:r w:rsidRPr="00BB0EA7">
        <w:rPr>
          <w:rFonts w:ascii="宋体" w:hAnsi="宋体" w:hint="eastAsia"/>
        </w:rPr>
        <w:t>个，大于</w:t>
      </w:r>
      <w:r w:rsidRPr="00BB0EA7">
        <w:rPr>
          <w:rFonts w:ascii="宋体" w:hAnsi="宋体"/>
        </w:rPr>
        <w:t>25</w:t>
      </w:r>
      <w:r w:rsidRPr="00BB0EA7">
        <w:rPr>
          <w:rFonts w:ascii="宋体" w:hAnsi="宋体" w:hint="eastAsia"/>
        </w:rPr>
        <w:t>μ</w:t>
      </w:r>
      <w:r w:rsidRPr="00BB0EA7">
        <w:rPr>
          <w:rFonts w:ascii="宋体" w:hAnsi="宋体"/>
        </w:rPr>
        <w:t>m</w:t>
      </w:r>
      <w:r w:rsidRPr="00BB0EA7">
        <w:rPr>
          <w:rFonts w:ascii="宋体" w:hAnsi="宋体" w:hint="eastAsia"/>
        </w:rPr>
        <w:t>的微粒数不得超过</w:t>
      </w:r>
      <w:r w:rsidRPr="00BB0EA7">
        <w:rPr>
          <w:rFonts w:ascii="宋体" w:hAnsi="宋体"/>
        </w:rPr>
        <w:t>50</w:t>
      </w:r>
      <w:r w:rsidRPr="00BB0EA7">
        <w:rPr>
          <w:rFonts w:ascii="宋体" w:hAnsi="宋体" w:hint="eastAsia"/>
        </w:rPr>
        <w:t>个。</w:t>
      </w:r>
    </w:p>
    <w:p w:rsidR="000A53EB" w:rsidRDefault="00D20F07" w:rsidP="00627889">
      <w:pPr>
        <w:numPr>
          <w:ilvl w:val="0"/>
          <w:numId w:val="0"/>
        </w:numPr>
        <w:spacing w:beforeLines="50" w:afterLines="50"/>
        <w:rPr>
          <w:rFonts w:ascii="黑体" w:eastAsia="黑体"/>
        </w:rPr>
      </w:pPr>
      <w:r w:rsidRPr="003C3835">
        <w:rPr>
          <w:rFonts w:ascii="黑体" w:eastAsia="黑体"/>
        </w:rPr>
        <w:t>5.4</w:t>
      </w:r>
      <w:r w:rsidRPr="003C3835">
        <w:rPr>
          <w:rFonts w:ascii="黑体" w:eastAsia="黑体" w:hint="eastAsia"/>
        </w:rPr>
        <w:t>化学性能</w:t>
      </w:r>
    </w:p>
    <w:p w:rsidR="000A53EB" w:rsidRDefault="00D20F07" w:rsidP="00627889">
      <w:pPr>
        <w:numPr>
          <w:ilvl w:val="0"/>
          <w:numId w:val="0"/>
        </w:numPr>
        <w:spacing w:beforeLines="50" w:afterLines="50"/>
        <w:rPr>
          <w:rFonts w:ascii="黑体" w:eastAsia="黑体"/>
        </w:rPr>
      </w:pPr>
      <w:smartTag w:uri="urn:schemas-microsoft-com:office:smarttags" w:element="chsdate">
        <w:smartTagPr>
          <w:attr w:name="Year" w:val="1899"/>
          <w:attr w:name="Month" w:val="12"/>
          <w:attr w:name="Day" w:val="30"/>
          <w:attr w:name="IsLunarDate" w:val="False"/>
          <w:attr w:name="IsROCDate" w:val="False"/>
        </w:smartTagPr>
        <w:r w:rsidRPr="003C3835">
          <w:rPr>
            <w:rFonts w:ascii="黑体" w:eastAsia="黑体"/>
          </w:rPr>
          <w:t>5.4.1</w:t>
        </w:r>
      </w:smartTag>
      <w:r w:rsidRPr="003C3835">
        <w:rPr>
          <w:rFonts w:ascii="黑体" w:eastAsia="黑体" w:hint="eastAsia"/>
        </w:rPr>
        <w:t>还原物质</w:t>
      </w:r>
      <w:r w:rsidRPr="003C3835">
        <w:rPr>
          <w:rFonts w:ascii="黑体" w:eastAsia="黑体"/>
        </w:rPr>
        <w:t>(</w:t>
      </w:r>
      <w:r w:rsidRPr="003C3835">
        <w:rPr>
          <w:rFonts w:ascii="黑体" w:eastAsia="黑体" w:hint="eastAsia"/>
        </w:rPr>
        <w:t>易氧化物</w:t>
      </w:r>
      <w:r w:rsidRPr="003C3835">
        <w:rPr>
          <w:rFonts w:ascii="黑体" w:eastAsia="黑体"/>
        </w:rPr>
        <w:t>)</w:t>
      </w:r>
    </w:p>
    <w:p w:rsidR="000A53EB" w:rsidRDefault="00D20F07" w:rsidP="00627889">
      <w:pPr>
        <w:numPr>
          <w:ilvl w:val="0"/>
          <w:numId w:val="0"/>
        </w:numPr>
        <w:spacing w:beforeLines="50" w:afterLines="50"/>
        <w:rPr>
          <w:rFonts w:ascii="宋体"/>
        </w:rPr>
      </w:pPr>
      <w:r>
        <w:rPr>
          <w:rFonts w:ascii="宋体" w:hAnsi="宋体"/>
        </w:rPr>
        <w:t>20</w:t>
      </w:r>
      <w:r w:rsidRPr="003C3835">
        <w:rPr>
          <w:rFonts w:ascii="宋体" w:hAnsi="宋体"/>
        </w:rPr>
        <w:t>mL</w:t>
      </w:r>
      <w:r w:rsidRPr="003C3835">
        <w:rPr>
          <w:rFonts w:ascii="宋体" w:hAnsi="宋体" w:hint="eastAsia"/>
        </w:rPr>
        <w:t>检验液与同批空白液消耗高锰酸钾溶液</w:t>
      </w:r>
      <w:r w:rsidRPr="003C3835">
        <w:rPr>
          <w:rFonts w:ascii="宋体" w:hAnsi="宋体"/>
        </w:rPr>
        <w:t>[c(K</w:t>
      </w:r>
      <w:r>
        <w:rPr>
          <w:rFonts w:ascii="宋体" w:hAnsi="宋体"/>
        </w:rPr>
        <w:t>M</w:t>
      </w:r>
      <w:r w:rsidRPr="003C3835">
        <w:rPr>
          <w:rFonts w:ascii="宋体" w:hAnsi="宋体"/>
        </w:rPr>
        <w:t>nO</w:t>
      </w:r>
      <w:r w:rsidRPr="008C7805">
        <w:rPr>
          <w:rFonts w:ascii="宋体" w:hAnsi="宋体"/>
          <w:szCs w:val="21"/>
          <w:vertAlign w:val="subscript"/>
        </w:rPr>
        <w:t>4</w:t>
      </w:r>
      <w:r w:rsidRPr="003C3835">
        <w:rPr>
          <w:rFonts w:ascii="宋体" w:hAnsi="宋体"/>
        </w:rPr>
        <w:t>)=0.002mol/L]</w:t>
      </w:r>
      <w:r w:rsidRPr="003C3835">
        <w:rPr>
          <w:rFonts w:ascii="宋体" w:hAnsi="宋体" w:hint="eastAsia"/>
        </w:rPr>
        <w:t>的体积之差应不超过</w:t>
      </w:r>
      <w:r w:rsidRPr="003C3835">
        <w:rPr>
          <w:rFonts w:ascii="宋体" w:hAnsi="宋体"/>
        </w:rPr>
        <w:t>2.0mL</w:t>
      </w:r>
      <w:r w:rsidRPr="003C3835">
        <w:rPr>
          <w:rFonts w:ascii="宋体" w:hAnsi="宋体" w:hint="eastAsia"/>
        </w:rPr>
        <w:t>。</w:t>
      </w:r>
    </w:p>
    <w:p w:rsidR="000A53EB" w:rsidRDefault="00D20F07" w:rsidP="00627889">
      <w:pPr>
        <w:numPr>
          <w:ilvl w:val="0"/>
          <w:numId w:val="0"/>
        </w:numPr>
        <w:spacing w:beforeLines="50" w:afterLines="50"/>
        <w:rPr>
          <w:rFonts w:ascii="黑体" w:eastAsia="黑体"/>
        </w:rPr>
      </w:pPr>
      <w:smartTag w:uri="urn:schemas-microsoft-com:office:smarttags" w:element="chsdate">
        <w:smartTagPr>
          <w:attr w:name="Year" w:val="1899"/>
          <w:attr w:name="Month" w:val="12"/>
          <w:attr w:name="Day" w:val="30"/>
          <w:attr w:name="IsLunarDate" w:val="False"/>
          <w:attr w:name="IsROCDate" w:val="False"/>
        </w:smartTagPr>
        <w:r w:rsidRPr="003C3835">
          <w:rPr>
            <w:rFonts w:ascii="黑体" w:eastAsia="黑体"/>
          </w:rPr>
          <w:t>5.4.2</w:t>
        </w:r>
      </w:smartTag>
      <w:r w:rsidRPr="003C3835">
        <w:rPr>
          <w:rFonts w:ascii="黑体" w:eastAsia="黑体" w:hint="eastAsia"/>
        </w:rPr>
        <w:t>金属离子</w:t>
      </w:r>
    </w:p>
    <w:p w:rsidR="000A53EB" w:rsidRDefault="00D20F07" w:rsidP="00627889">
      <w:pPr>
        <w:numPr>
          <w:ilvl w:val="0"/>
          <w:numId w:val="0"/>
        </w:numPr>
        <w:spacing w:beforeLines="50" w:afterLines="50"/>
        <w:rPr>
          <w:rFonts w:ascii="黑体" w:eastAsia="黑体"/>
        </w:rPr>
      </w:pPr>
      <w:smartTag w:uri="urn:schemas-microsoft-com:office:smarttags" w:element="chsdate">
        <w:smartTagPr>
          <w:attr w:name="Year" w:val="1899"/>
          <w:attr w:name="Month" w:val="12"/>
          <w:attr w:name="Day" w:val="30"/>
          <w:attr w:name="IsLunarDate" w:val="False"/>
          <w:attr w:name="IsROCDate" w:val="False"/>
        </w:smartTagPr>
        <w:r w:rsidRPr="003C3835">
          <w:rPr>
            <w:rFonts w:ascii="宋体" w:hAnsi="宋体"/>
          </w:rPr>
          <w:t>5.4.2</w:t>
        </w:r>
      </w:smartTag>
      <w:r w:rsidRPr="003C3835">
        <w:rPr>
          <w:rFonts w:ascii="宋体" w:hAnsi="宋体"/>
        </w:rPr>
        <w:t>.1</w:t>
      </w:r>
      <w:r w:rsidRPr="003C3835">
        <w:rPr>
          <w:rFonts w:ascii="宋体" w:hAnsi="宋体" w:hint="eastAsia"/>
        </w:rPr>
        <w:t>当用原子吸收分光光度计</w:t>
      </w:r>
      <w:r w:rsidRPr="003C3835">
        <w:rPr>
          <w:rFonts w:ascii="宋体" w:hAnsi="宋体"/>
        </w:rPr>
        <w:t>(AAS)</w:t>
      </w:r>
      <w:r w:rsidRPr="003C3835">
        <w:rPr>
          <w:rFonts w:ascii="宋体" w:hAnsi="宋体" w:hint="eastAsia"/>
        </w:rPr>
        <w:t>或相当的方法进行测定时，检验液中钡、铬、铜、铅、锡的总含量应不超过</w:t>
      </w:r>
      <w:r w:rsidRPr="003C3835">
        <w:rPr>
          <w:rFonts w:ascii="宋体" w:hAnsi="宋体"/>
        </w:rPr>
        <w:t>1</w:t>
      </w:r>
      <w:r w:rsidRPr="003C3835">
        <w:rPr>
          <w:rFonts w:ascii="宋体" w:hAnsi="宋体" w:hint="eastAsia"/>
        </w:rPr>
        <w:t>μ</w:t>
      </w:r>
      <w:r w:rsidRPr="003C3835">
        <w:rPr>
          <w:rFonts w:ascii="宋体" w:hAnsi="宋体"/>
        </w:rPr>
        <w:t>g/</w:t>
      </w:r>
      <w:r>
        <w:rPr>
          <w:rFonts w:ascii="宋体" w:hAnsi="宋体"/>
        </w:rPr>
        <w:t>mL</w:t>
      </w:r>
      <w:r w:rsidRPr="003C3835">
        <w:rPr>
          <w:rFonts w:ascii="宋体"/>
        </w:rPr>
        <w:t>,</w:t>
      </w:r>
      <w:r w:rsidRPr="003C3835">
        <w:rPr>
          <w:rFonts w:ascii="宋体" w:hAnsi="宋体" w:hint="eastAsia"/>
        </w:rPr>
        <w:t>镉的含量应不超过</w:t>
      </w:r>
      <w:r w:rsidRPr="003C3835">
        <w:rPr>
          <w:rFonts w:ascii="宋体" w:hAnsi="宋体"/>
        </w:rPr>
        <w:t>0.1</w:t>
      </w:r>
      <w:r w:rsidRPr="003C3835">
        <w:rPr>
          <w:rFonts w:ascii="宋体" w:hAnsi="宋体" w:hint="eastAsia"/>
        </w:rPr>
        <w:t>μ</w:t>
      </w:r>
      <w:r w:rsidRPr="003C3835">
        <w:rPr>
          <w:rFonts w:ascii="宋体" w:hAnsi="宋体"/>
        </w:rPr>
        <w:t>g/ mL</w:t>
      </w:r>
      <w:r w:rsidRPr="003C3835">
        <w:rPr>
          <w:rFonts w:ascii="宋体" w:hAnsi="宋体" w:hint="eastAsia"/>
        </w:rPr>
        <w:t>。</w:t>
      </w:r>
    </w:p>
    <w:p w:rsidR="000A53EB" w:rsidRDefault="00D20F07" w:rsidP="00627889">
      <w:pPr>
        <w:numPr>
          <w:ilvl w:val="0"/>
          <w:numId w:val="0"/>
        </w:numPr>
        <w:spacing w:beforeLines="50" w:afterLines="50"/>
        <w:rPr>
          <w:rFonts w:ascii="黑体" w:eastAsia="黑体"/>
        </w:rPr>
      </w:pPr>
      <w:smartTag w:uri="urn:schemas-microsoft-com:office:smarttags" w:element="chsdate">
        <w:smartTagPr>
          <w:attr w:name="Year" w:val="1899"/>
          <w:attr w:name="Month" w:val="12"/>
          <w:attr w:name="Day" w:val="30"/>
          <w:attr w:name="IsLunarDate" w:val="False"/>
          <w:attr w:name="IsROCDate" w:val="False"/>
        </w:smartTagPr>
        <w:r w:rsidRPr="003C3835">
          <w:rPr>
            <w:rFonts w:ascii="宋体" w:hAnsi="宋体"/>
          </w:rPr>
          <w:t>5.4.2</w:t>
        </w:r>
      </w:smartTag>
      <w:r w:rsidRPr="003C3835">
        <w:rPr>
          <w:rFonts w:ascii="宋体" w:hAnsi="宋体"/>
        </w:rPr>
        <w:t>.2</w:t>
      </w:r>
      <w:r w:rsidRPr="003C3835">
        <w:rPr>
          <w:rFonts w:ascii="宋体" w:hAnsi="宋体" w:hint="eastAsia"/>
        </w:rPr>
        <w:t>当用比色法测定时，检验液所呈现的颜色应不超过质量浓度ρ</w:t>
      </w:r>
      <w:r w:rsidRPr="003C3835">
        <w:rPr>
          <w:rFonts w:ascii="宋体" w:hAnsi="宋体"/>
        </w:rPr>
        <w:t>(Pb</w:t>
      </w:r>
      <w:r w:rsidRPr="004766CB">
        <w:rPr>
          <w:rFonts w:ascii="宋体" w:hAnsi="宋体"/>
          <w:vertAlign w:val="superscript"/>
        </w:rPr>
        <w:t>2+</w:t>
      </w:r>
      <w:r w:rsidRPr="003C3835">
        <w:rPr>
          <w:rFonts w:ascii="宋体" w:hAnsi="宋体"/>
        </w:rPr>
        <w:t>)=1</w:t>
      </w:r>
      <w:r w:rsidRPr="003C3835">
        <w:rPr>
          <w:rFonts w:ascii="宋体" w:hAnsi="宋体" w:hint="eastAsia"/>
        </w:rPr>
        <w:t>μ</w:t>
      </w:r>
      <w:r w:rsidRPr="003C3835">
        <w:rPr>
          <w:rFonts w:ascii="宋体" w:hAnsi="宋体"/>
        </w:rPr>
        <w:t>g/</w:t>
      </w:r>
      <w:r>
        <w:rPr>
          <w:rFonts w:ascii="宋体" w:hAnsi="宋体"/>
        </w:rPr>
        <w:t>mL</w:t>
      </w:r>
      <w:r w:rsidRPr="003C3835">
        <w:rPr>
          <w:rFonts w:ascii="宋体" w:hAnsi="宋体" w:hint="eastAsia"/>
        </w:rPr>
        <w:t>的标准对照液。</w:t>
      </w:r>
    </w:p>
    <w:p w:rsidR="000A53EB" w:rsidRDefault="00D20F07" w:rsidP="00627889">
      <w:pPr>
        <w:numPr>
          <w:ilvl w:val="0"/>
          <w:numId w:val="0"/>
        </w:numPr>
        <w:spacing w:beforeLines="50" w:afterLines="50"/>
        <w:rPr>
          <w:rFonts w:ascii="黑体" w:eastAsia="黑体"/>
        </w:rPr>
      </w:pPr>
      <w:smartTag w:uri="urn:schemas-microsoft-com:office:smarttags" w:element="chsdate">
        <w:smartTagPr>
          <w:attr w:name="Year" w:val="1899"/>
          <w:attr w:name="Month" w:val="12"/>
          <w:attr w:name="Day" w:val="30"/>
          <w:attr w:name="IsLunarDate" w:val="False"/>
          <w:attr w:name="IsROCDate" w:val="False"/>
        </w:smartTagPr>
        <w:r w:rsidRPr="003C3835">
          <w:rPr>
            <w:rFonts w:ascii="黑体" w:eastAsia="黑体"/>
          </w:rPr>
          <w:t>5.4.3</w:t>
        </w:r>
      </w:smartTag>
      <w:r w:rsidRPr="003C3835">
        <w:rPr>
          <w:rFonts w:ascii="黑体" w:eastAsia="黑体" w:hint="eastAsia"/>
        </w:rPr>
        <w:t>酸碱度</w:t>
      </w:r>
    </w:p>
    <w:p w:rsidR="000A53EB" w:rsidRDefault="00D20F07" w:rsidP="00627889">
      <w:pPr>
        <w:numPr>
          <w:ilvl w:val="0"/>
          <w:numId w:val="0"/>
        </w:numPr>
        <w:spacing w:beforeLines="50" w:afterLines="50"/>
        <w:rPr>
          <w:rFonts w:ascii="宋体"/>
        </w:rPr>
      </w:pPr>
      <w:r w:rsidRPr="003C3835">
        <w:rPr>
          <w:rFonts w:ascii="宋体" w:hAnsi="宋体" w:hint="eastAsia"/>
        </w:rPr>
        <w:t>检验液与同批空白对照液</w:t>
      </w:r>
      <w:r w:rsidRPr="003C3835">
        <w:rPr>
          <w:rFonts w:ascii="宋体" w:hAnsi="宋体"/>
        </w:rPr>
        <w:t>pH</w:t>
      </w:r>
      <w:r w:rsidRPr="003C3835">
        <w:rPr>
          <w:rFonts w:ascii="宋体" w:hAnsi="宋体" w:hint="eastAsia"/>
        </w:rPr>
        <w:t>值之差应不超过</w:t>
      </w:r>
      <w:r w:rsidRPr="003C3835">
        <w:rPr>
          <w:rFonts w:ascii="宋体" w:hAnsi="宋体"/>
        </w:rPr>
        <w:t>1.5</w:t>
      </w:r>
      <w:r w:rsidRPr="003C3835">
        <w:rPr>
          <w:rFonts w:ascii="宋体" w:hAnsi="宋体" w:hint="eastAsia"/>
        </w:rPr>
        <w:t>。</w:t>
      </w:r>
    </w:p>
    <w:p w:rsidR="000A53EB" w:rsidRDefault="00D20F07" w:rsidP="00627889">
      <w:pPr>
        <w:numPr>
          <w:ilvl w:val="0"/>
          <w:numId w:val="0"/>
        </w:numPr>
        <w:spacing w:beforeLines="50" w:afterLines="50"/>
        <w:rPr>
          <w:rFonts w:ascii="黑体" w:eastAsia="黑体"/>
        </w:rPr>
      </w:pPr>
      <w:smartTag w:uri="urn:schemas-microsoft-com:office:smarttags" w:element="chsdate">
        <w:smartTagPr>
          <w:attr w:name="Year" w:val="1899"/>
          <w:attr w:name="Month" w:val="12"/>
          <w:attr w:name="Day" w:val="30"/>
          <w:attr w:name="IsLunarDate" w:val="False"/>
          <w:attr w:name="IsROCDate" w:val="False"/>
        </w:smartTagPr>
        <w:r w:rsidRPr="003C3835">
          <w:rPr>
            <w:rFonts w:ascii="黑体" w:eastAsia="黑体"/>
          </w:rPr>
          <w:t>5.4.4</w:t>
        </w:r>
      </w:smartTag>
      <w:r w:rsidRPr="003C3835">
        <w:rPr>
          <w:rFonts w:ascii="黑体" w:eastAsia="黑体" w:hint="eastAsia"/>
        </w:rPr>
        <w:t>蒸发残渣</w:t>
      </w:r>
    </w:p>
    <w:p w:rsidR="000A53EB" w:rsidRDefault="00D20F07" w:rsidP="00627889">
      <w:pPr>
        <w:numPr>
          <w:ilvl w:val="0"/>
          <w:numId w:val="0"/>
        </w:numPr>
        <w:spacing w:beforeLines="50" w:afterLines="50"/>
        <w:rPr>
          <w:rFonts w:ascii="宋体"/>
        </w:rPr>
      </w:pPr>
      <w:r>
        <w:rPr>
          <w:rFonts w:ascii="宋体" w:hAnsi="宋体"/>
        </w:rPr>
        <w:t>50</w:t>
      </w:r>
      <w:r w:rsidRPr="003C3835">
        <w:rPr>
          <w:rFonts w:ascii="宋体" w:hAnsi="宋体"/>
        </w:rPr>
        <w:t>mL</w:t>
      </w:r>
      <w:r w:rsidRPr="003C3835">
        <w:rPr>
          <w:rFonts w:ascii="宋体" w:hAnsi="宋体" w:hint="eastAsia"/>
        </w:rPr>
        <w:t>检验液蒸发残渣的总量应不超过</w:t>
      </w:r>
      <w:r w:rsidRPr="003C3835">
        <w:rPr>
          <w:rFonts w:ascii="宋体" w:hAnsi="宋体"/>
        </w:rPr>
        <w:t>2mg</w:t>
      </w:r>
      <w:r w:rsidRPr="003C3835">
        <w:rPr>
          <w:rFonts w:ascii="宋体" w:hAnsi="宋体" w:hint="eastAsia"/>
        </w:rPr>
        <w:t>。</w:t>
      </w:r>
    </w:p>
    <w:p w:rsidR="000A53EB" w:rsidRDefault="00D20F07" w:rsidP="00627889">
      <w:pPr>
        <w:numPr>
          <w:ilvl w:val="0"/>
          <w:numId w:val="0"/>
        </w:numPr>
        <w:spacing w:beforeLines="50" w:afterLines="50"/>
        <w:rPr>
          <w:rFonts w:ascii="黑体" w:eastAsia="黑体"/>
        </w:rPr>
      </w:pPr>
      <w:smartTag w:uri="urn:schemas-microsoft-com:office:smarttags" w:element="chsdate">
        <w:smartTagPr>
          <w:attr w:name="Year" w:val="1899"/>
          <w:attr w:name="Month" w:val="12"/>
          <w:attr w:name="Day" w:val="30"/>
          <w:attr w:name="IsLunarDate" w:val="False"/>
          <w:attr w:name="IsROCDate" w:val="False"/>
        </w:smartTagPr>
        <w:r w:rsidRPr="003C3835">
          <w:rPr>
            <w:rFonts w:ascii="黑体" w:eastAsia="黑体"/>
          </w:rPr>
          <w:t>5.4.5</w:t>
        </w:r>
      </w:smartTag>
      <w:r w:rsidRPr="003C3835">
        <w:rPr>
          <w:rFonts w:ascii="黑体" w:eastAsia="黑体" w:hint="eastAsia"/>
        </w:rPr>
        <w:t>紫外吸光度</w:t>
      </w:r>
    </w:p>
    <w:p w:rsidR="000A53EB" w:rsidRDefault="00D20F07" w:rsidP="00627889">
      <w:pPr>
        <w:numPr>
          <w:ilvl w:val="0"/>
          <w:numId w:val="0"/>
        </w:numPr>
        <w:spacing w:beforeLines="50" w:afterLines="50"/>
        <w:rPr>
          <w:rFonts w:ascii="宋体"/>
        </w:rPr>
      </w:pPr>
      <w:r w:rsidRPr="003C3835">
        <w:rPr>
          <w:rFonts w:ascii="宋体" w:hAnsi="宋体" w:hint="eastAsia"/>
        </w:rPr>
        <w:t>检验液的吸光度应不大于</w:t>
      </w:r>
      <w:r w:rsidRPr="003C3835">
        <w:rPr>
          <w:rFonts w:ascii="宋体" w:hAnsi="宋体"/>
        </w:rPr>
        <w:t>0.1</w:t>
      </w:r>
      <w:r w:rsidRPr="003C3835">
        <w:rPr>
          <w:rFonts w:ascii="宋体" w:hAnsi="宋体" w:hint="eastAsia"/>
        </w:rPr>
        <w:t>。</w:t>
      </w:r>
    </w:p>
    <w:p w:rsidR="00745B35" w:rsidRDefault="00D20F07" w:rsidP="00627889">
      <w:pPr>
        <w:numPr>
          <w:ilvl w:val="0"/>
          <w:numId w:val="0"/>
        </w:numPr>
        <w:spacing w:beforeLines="50" w:afterLines="50"/>
        <w:rPr>
          <w:rFonts w:ascii="黑体" w:eastAsia="黑体"/>
        </w:rPr>
      </w:pPr>
      <w:r w:rsidRPr="00604A62">
        <w:rPr>
          <w:rFonts w:ascii="黑体" w:eastAsia="黑体"/>
        </w:rPr>
        <w:t>5.5</w:t>
      </w:r>
      <w:r w:rsidRPr="003C3835">
        <w:rPr>
          <w:rFonts w:ascii="黑体" w:eastAsia="黑体" w:hint="eastAsia"/>
        </w:rPr>
        <w:t>生物学评价</w:t>
      </w:r>
    </w:p>
    <w:p w:rsidR="000A53EB" w:rsidRDefault="00D20F07" w:rsidP="00627889">
      <w:pPr>
        <w:numPr>
          <w:ilvl w:val="0"/>
          <w:numId w:val="0"/>
        </w:numPr>
        <w:spacing w:beforeLines="50" w:afterLines="50"/>
        <w:rPr>
          <w:rFonts w:ascii="黑体" w:eastAsia="黑体"/>
        </w:rPr>
      </w:pPr>
      <w:r w:rsidRPr="003C3835">
        <w:rPr>
          <w:rFonts w:ascii="黑体" w:eastAsia="黑体"/>
        </w:rPr>
        <w:tab/>
      </w:r>
      <w:r w:rsidRPr="003C3835">
        <w:rPr>
          <w:rFonts w:ascii="宋体" w:hAnsi="宋体" w:hint="eastAsia"/>
        </w:rPr>
        <w:t>灌流器应按</w:t>
      </w:r>
      <w:r w:rsidRPr="003C3835">
        <w:rPr>
          <w:rFonts w:ascii="宋体" w:hAnsi="宋体"/>
        </w:rPr>
        <w:t>GB/T 16886.1</w:t>
      </w:r>
      <w:r w:rsidRPr="003C3835">
        <w:rPr>
          <w:rFonts w:ascii="宋体" w:hAnsi="宋体" w:hint="eastAsia"/>
        </w:rPr>
        <w:t>的规定进行生物学评价。</w:t>
      </w:r>
    </w:p>
    <w:p w:rsidR="00D20F07" w:rsidRPr="003C3835" w:rsidRDefault="004A37FA" w:rsidP="00627889">
      <w:pPr>
        <w:numPr>
          <w:ilvl w:val="0"/>
          <w:numId w:val="0"/>
        </w:numPr>
        <w:spacing w:beforeLines="50" w:afterLines="50"/>
        <w:rPr>
          <w:rFonts w:ascii="黑体" w:eastAsia="黑体"/>
        </w:rPr>
      </w:pPr>
      <w:r w:rsidRPr="00604A62">
        <w:rPr>
          <w:rFonts w:ascii="黑体" w:eastAsia="黑体" w:hint="eastAsia"/>
        </w:rPr>
        <w:lastRenderedPageBreak/>
        <w:t>5.6</w:t>
      </w:r>
      <w:r w:rsidR="00D20F07" w:rsidRPr="003C3835">
        <w:rPr>
          <w:rFonts w:ascii="黑体" w:eastAsia="黑体" w:hint="eastAsia"/>
        </w:rPr>
        <w:t>无菌</w:t>
      </w:r>
    </w:p>
    <w:p w:rsidR="000A53EB" w:rsidRDefault="00D20F07" w:rsidP="00627889">
      <w:pPr>
        <w:numPr>
          <w:ilvl w:val="0"/>
          <w:numId w:val="0"/>
        </w:numPr>
        <w:spacing w:beforeLines="50" w:afterLines="50"/>
        <w:rPr>
          <w:rFonts w:ascii="黑体" w:eastAsia="黑体"/>
        </w:rPr>
      </w:pPr>
      <w:r w:rsidRPr="003C3835">
        <w:rPr>
          <w:rFonts w:ascii="黑体" w:eastAsia="黑体"/>
        </w:rPr>
        <w:tab/>
      </w:r>
      <w:r w:rsidRPr="003C3835">
        <w:rPr>
          <w:rFonts w:ascii="宋体" w:hAnsi="宋体" w:hint="eastAsia"/>
        </w:rPr>
        <w:t>灌流器应无菌。</w:t>
      </w:r>
    </w:p>
    <w:p w:rsidR="00D20F07" w:rsidRDefault="004A37FA" w:rsidP="00627889">
      <w:pPr>
        <w:numPr>
          <w:ilvl w:val="0"/>
          <w:numId w:val="0"/>
        </w:numPr>
        <w:spacing w:beforeLines="50" w:afterLines="50"/>
        <w:rPr>
          <w:rFonts w:ascii="黑体" w:eastAsia="黑体"/>
        </w:rPr>
      </w:pPr>
      <w:r w:rsidRPr="00604A62">
        <w:rPr>
          <w:rFonts w:ascii="黑体" w:eastAsia="黑体" w:hint="eastAsia"/>
        </w:rPr>
        <w:t>5.7</w:t>
      </w:r>
      <w:r w:rsidR="00D20F07" w:rsidRPr="003C3835">
        <w:rPr>
          <w:rFonts w:ascii="黑体" w:eastAsia="黑体" w:hint="eastAsia"/>
        </w:rPr>
        <w:t>热原</w:t>
      </w:r>
    </w:p>
    <w:p w:rsidR="000A53EB" w:rsidRDefault="00D20F07" w:rsidP="00627889">
      <w:pPr>
        <w:numPr>
          <w:ilvl w:val="0"/>
          <w:numId w:val="0"/>
        </w:numPr>
        <w:spacing w:beforeLines="50" w:afterLines="50"/>
        <w:rPr>
          <w:rFonts w:ascii="宋体"/>
        </w:rPr>
      </w:pPr>
      <w:r w:rsidRPr="003C3835">
        <w:rPr>
          <w:rFonts w:ascii="黑体" w:eastAsia="黑体"/>
        </w:rPr>
        <w:tab/>
      </w:r>
      <w:r>
        <w:rPr>
          <w:rFonts w:ascii="宋体" w:hAnsi="宋体" w:hint="eastAsia"/>
        </w:rPr>
        <w:t>灌流器应无</w:t>
      </w:r>
      <w:r w:rsidRPr="003C3835">
        <w:rPr>
          <w:rFonts w:ascii="宋体" w:hAnsi="宋体" w:hint="eastAsia"/>
        </w:rPr>
        <w:t>热原。</w:t>
      </w:r>
    </w:p>
    <w:p w:rsidR="000A53EB" w:rsidRPr="007A51E7" w:rsidRDefault="00435F17" w:rsidP="00627889">
      <w:pPr>
        <w:numPr>
          <w:ilvl w:val="0"/>
          <w:numId w:val="0"/>
        </w:numPr>
        <w:spacing w:beforeLines="50" w:afterLines="50"/>
        <w:rPr>
          <w:rFonts w:ascii="黑体" w:eastAsia="黑体"/>
        </w:rPr>
      </w:pPr>
      <w:r w:rsidRPr="007A51E7">
        <w:rPr>
          <w:rFonts w:ascii="黑体" w:eastAsia="黑体" w:hint="eastAsia"/>
        </w:rPr>
        <w:t>5.8</w:t>
      </w:r>
      <w:r w:rsidR="00D20F07" w:rsidRPr="007A51E7">
        <w:rPr>
          <w:rFonts w:ascii="黑体" w:eastAsia="黑体" w:hint="eastAsia"/>
        </w:rPr>
        <w:t>内毒素含量</w:t>
      </w:r>
    </w:p>
    <w:p w:rsidR="000A53EB" w:rsidRPr="007A51E7" w:rsidRDefault="00B124D6" w:rsidP="00627889">
      <w:pPr>
        <w:numPr>
          <w:ilvl w:val="0"/>
          <w:numId w:val="0"/>
          <w:ins w:id="15" w:author="tianye" w:date="2016-03-31T14:28:00Z"/>
        </w:numPr>
        <w:spacing w:beforeLines="50" w:afterLines="50"/>
        <w:ind w:firstLineChars="200" w:firstLine="420"/>
        <w:rPr>
          <w:rFonts w:ascii="宋体" w:hAnsi="宋体"/>
        </w:rPr>
      </w:pPr>
      <w:r w:rsidRPr="007A51E7">
        <w:rPr>
          <w:rFonts w:ascii="宋体" w:hAnsi="宋体" w:hint="eastAsia"/>
        </w:rPr>
        <w:t>每支</w:t>
      </w:r>
      <w:r w:rsidR="00F25B05" w:rsidRPr="007A51E7">
        <w:rPr>
          <w:rFonts w:ascii="宋体" w:hAnsi="宋体" w:hint="eastAsia"/>
        </w:rPr>
        <w:t>灌流器内毒素含量应不大于</w:t>
      </w:r>
      <w:r w:rsidRPr="007A51E7">
        <w:rPr>
          <w:rFonts w:ascii="宋体" w:hAnsi="宋体" w:hint="eastAsia"/>
        </w:rPr>
        <w:t>20EU</w:t>
      </w:r>
      <w:r w:rsidR="00F25B05" w:rsidRPr="007A51E7">
        <w:rPr>
          <w:rFonts w:ascii="宋体" w:hAnsi="宋体" w:hint="eastAsia"/>
        </w:rPr>
        <w:t>。</w:t>
      </w:r>
    </w:p>
    <w:p w:rsidR="00D20F07" w:rsidRPr="007A51E7" w:rsidRDefault="004A37FA" w:rsidP="00627889">
      <w:pPr>
        <w:numPr>
          <w:ilvl w:val="0"/>
          <w:numId w:val="0"/>
        </w:numPr>
        <w:spacing w:beforeLines="50" w:afterLines="50"/>
        <w:rPr>
          <w:rFonts w:ascii="黑体" w:eastAsia="黑体"/>
        </w:rPr>
      </w:pPr>
      <w:r w:rsidRPr="007A51E7">
        <w:rPr>
          <w:rFonts w:ascii="黑体" w:eastAsia="黑体"/>
        </w:rPr>
        <w:t>5.</w:t>
      </w:r>
      <w:r w:rsidR="00435F17" w:rsidRPr="007A51E7">
        <w:rPr>
          <w:rFonts w:ascii="黑体" w:eastAsia="黑体" w:hint="eastAsia"/>
        </w:rPr>
        <w:t>9</w:t>
      </w:r>
      <w:r w:rsidR="00D20F07" w:rsidRPr="007A51E7">
        <w:rPr>
          <w:rFonts w:ascii="黑体" w:eastAsia="黑体" w:hint="eastAsia"/>
        </w:rPr>
        <w:t>密封性能</w:t>
      </w:r>
    </w:p>
    <w:p w:rsidR="000A53EB" w:rsidRPr="007A51E7" w:rsidRDefault="00D20F07" w:rsidP="00627889">
      <w:pPr>
        <w:numPr>
          <w:ilvl w:val="0"/>
          <w:numId w:val="0"/>
        </w:numPr>
        <w:spacing w:beforeLines="50" w:afterLines="50"/>
        <w:rPr>
          <w:rFonts w:ascii="黑体" w:eastAsia="黑体"/>
        </w:rPr>
      </w:pPr>
      <w:r w:rsidRPr="007A51E7">
        <w:rPr>
          <w:rFonts w:ascii="黑体" w:eastAsia="黑体"/>
        </w:rPr>
        <w:tab/>
      </w:r>
      <w:r w:rsidRPr="007A51E7">
        <w:rPr>
          <w:rFonts w:ascii="宋体" w:hAnsi="宋体" w:hint="eastAsia"/>
        </w:rPr>
        <w:t>灌流器血室应能承受的正压为</w:t>
      </w:r>
      <w:r w:rsidRPr="007A51E7">
        <w:rPr>
          <w:rFonts w:ascii="宋体" w:hAnsi="宋体"/>
        </w:rPr>
        <w:t>100kPa</w:t>
      </w:r>
      <w:r w:rsidRPr="007A51E7">
        <w:rPr>
          <w:rFonts w:ascii="宋体" w:hAnsi="宋体" w:hint="eastAsia"/>
        </w:rPr>
        <w:t>。</w:t>
      </w:r>
    </w:p>
    <w:p w:rsidR="00D20F07" w:rsidRPr="007A51E7" w:rsidRDefault="00435F17" w:rsidP="00627889">
      <w:pPr>
        <w:numPr>
          <w:ilvl w:val="0"/>
          <w:numId w:val="0"/>
        </w:numPr>
        <w:spacing w:beforeLines="50" w:afterLines="50"/>
        <w:rPr>
          <w:rFonts w:ascii="黑体" w:eastAsia="黑体"/>
        </w:rPr>
      </w:pPr>
      <w:r w:rsidRPr="007A51E7">
        <w:rPr>
          <w:rFonts w:ascii="黑体" w:eastAsia="黑体" w:hint="eastAsia"/>
        </w:rPr>
        <w:t>5.10</w:t>
      </w:r>
      <w:r w:rsidR="00D20F07" w:rsidRPr="007A51E7">
        <w:rPr>
          <w:rFonts w:ascii="黑体" w:eastAsia="黑体" w:hint="eastAsia"/>
        </w:rPr>
        <w:t>吸附性能</w:t>
      </w:r>
    </w:p>
    <w:p w:rsidR="000A53EB" w:rsidRPr="007A51E7" w:rsidRDefault="00D20F07" w:rsidP="00627889">
      <w:pPr>
        <w:numPr>
          <w:ilvl w:val="0"/>
          <w:numId w:val="0"/>
        </w:numPr>
        <w:spacing w:beforeLines="50" w:afterLines="50"/>
        <w:rPr>
          <w:rFonts w:ascii="宋体"/>
        </w:rPr>
      </w:pPr>
      <w:r w:rsidRPr="007A51E7">
        <w:rPr>
          <w:rFonts w:ascii="黑体" w:eastAsia="黑体"/>
        </w:rPr>
        <w:tab/>
      </w:r>
      <w:r w:rsidRPr="007A51E7">
        <w:rPr>
          <w:rFonts w:ascii="宋体" w:hAnsi="宋体" w:hint="eastAsia"/>
        </w:rPr>
        <w:t>吸附性能根据吸附物质的不同由制造商说明书确定，吸附性能的量化指标，应在制造商规定的范围内。</w:t>
      </w:r>
    </w:p>
    <w:p w:rsidR="00D20F07" w:rsidRPr="007A51E7" w:rsidRDefault="00D20F07" w:rsidP="00627889">
      <w:pPr>
        <w:numPr>
          <w:ilvl w:val="0"/>
          <w:numId w:val="0"/>
        </w:numPr>
        <w:spacing w:beforeLines="50" w:afterLines="50"/>
        <w:ind w:firstLine="405"/>
        <w:rPr>
          <w:rFonts w:ascii="宋体"/>
          <w:sz w:val="18"/>
          <w:szCs w:val="18"/>
        </w:rPr>
      </w:pPr>
      <w:r w:rsidRPr="007A51E7">
        <w:rPr>
          <w:rFonts w:ascii="黑体" w:eastAsia="黑体" w:hAnsi="黑体" w:hint="eastAsia"/>
          <w:sz w:val="18"/>
          <w:szCs w:val="18"/>
        </w:rPr>
        <w:t>注</w:t>
      </w:r>
      <w:r w:rsidRPr="007A51E7">
        <w:rPr>
          <w:rFonts w:ascii="黑体" w:eastAsia="黑体" w:hAnsi="黑体"/>
          <w:sz w:val="18"/>
          <w:szCs w:val="18"/>
        </w:rPr>
        <w:t>:</w:t>
      </w:r>
      <w:r w:rsidRPr="007A51E7">
        <w:rPr>
          <w:rFonts w:ascii="宋体" w:hAnsi="宋体" w:hint="eastAsia"/>
          <w:sz w:val="18"/>
          <w:szCs w:val="18"/>
        </w:rPr>
        <w:t>制造商可根据产品特点增加吸附项目。</w:t>
      </w:r>
    </w:p>
    <w:p w:rsidR="00D20F07" w:rsidRPr="007A51E7" w:rsidRDefault="00435F17" w:rsidP="00627889">
      <w:pPr>
        <w:numPr>
          <w:ilvl w:val="0"/>
          <w:numId w:val="0"/>
        </w:numPr>
        <w:spacing w:beforeLines="50" w:afterLines="50"/>
        <w:rPr>
          <w:rFonts w:ascii="黑体" w:eastAsia="黑体"/>
        </w:rPr>
      </w:pPr>
      <w:r w:rsidRPr="00604A62">
        <w:rPr>
          <w:rFonts w:ascii="黑体" w:eastAsia="黑体" w:hint="eastAsia"/>
        </w:rPr>
        <w:t>5.1</w:t>
      </w:r>
      <w:r w:rsidR="00CA5FDF" w:rsidRPr="00604A62">
        <w:rPr>
          <w:rFonts w:ascii="黑体" w:eastAsia="黑体" w:hint="eastAsia"/>
        </w:rPr>
        <w:t>0</w:t>
      </w:r>
      <w:r w:rsidR="00D20F07" w:rsidRPr="00604A62">
        <w:rPr>
          <w:rFonts w:ascii="黑体" w:eastAsia="黑体"/>
        </w:rPr>
        <w:t>.1</w:t>
      </w:r>
      <w:r w:rsidR="00D20F07" w:rsidRPr="007A51E7">
        <w:rPr>
          <w:rFonts w:ascii="黑体" w:eastAsia="黑体" w:hint="eastAsia"/>
        </w:rPr>
        <w:t>对戊巴比妥钠的吸附性能</w:t>
      </w:r>
    </w:p>
    <w:p w:rsidR="000A53EB" w:rsidRPr="007A51E7" w:rsidRDefault="00D20F07" w:rsidP="00627889">
      <w:pPr>
        <w:numPr>
          <w:ilvl w:val="0"/>
          <w:numId w:val="0"/>
        </w:numPr>
        <w:spacing w:beforeLines="50" w:afterLines="50"/>
        <w:rPr>
          <w:rFonts w:ascii="黑体" w:eastAsia="黑体"/>
        </w:rPr>
      </w:pPr>
      <w:r w:rsidRPr="007A51E7">
        <w:rPr>
          <w:rFonts w:ascii="黑体" w:eastAsia="黑体"/>
        </w:rPr>
        <w:tab/>
      </w:r>
      <w:r w:rsidRPr="007A51E7">
        <w:rPr>
          <w:rFonts w:ascii="宋体" w:hAnsi="宋体" w:hint="eastAsia"/>
        </w:rPr>
        <w:t>按照</w:t>
      </w:r>
      <w:r w:rsidRPr="007A51E7">
        <w:rPr>
          <w:rFonts w:ascii="宋体" w:hAnsi="宋体"/>
        </w:rPr>
        <w:t>6.</w:t>
      </w:r>
      <w:r w:rsidR="00D72507" w:rsidRPr="007A51E7">
        <w:rPr>
          <w:rFonts w:ascii="宋体" w:hAnsi="宋体" w:hint="eastAsia"/>
        </w:rPr>
        <w:t>10</w:t>
      </w:r>
      <w:r w:rsidRPr="007A51E7">
        <w:rPr>
          <w:rFonts w:ascii="宋体" w:hAnsi="宋体"/>
        </w:rPr>
        <w:t>.1</w:t>
      </w:r>
      <w:r w:rsidRPr="007A51E7">
        <w:rPr>
          <w:rFonts w:ascii="宋体" w:hAnsi="宋体" w:hint="eastAsia"/>
        </w:rPr>
        <w:t>进行试验，戊巴比妥钠</w:t>
      </w:r>
      <w:r w:rsidRPr="007A51E7">
        <w:rPr>
          <w:rFonts w:ascii="宋体" w:hAnsi="宋体"/>
        </w:rPr>
        <w:t>(</w:t>
      </w:r>
      <w:r w:rsidRPr="007A51E7">
        <w:rPr>
          <w:rFonts w:ascii="宋体" w:hAnsi="宋体" w:hint="eastAsia"/>
        </w:rPr>
        <w:t>代表小分子物质</w:t>
      </w:r>
      <w:r w:rsidRPr="007A51E7">
        <w:rPr>
          <w:rFonts w:ascii="宋体" w:hAnsi="宋体"/>
        </w:rPr>
        <w:t>)</w:t>
      </w:r>
      <w:r w:rsidRPr="007A51E7">
        <w:rPr>
          <w:rFonts w:ascii="宋体" w:hAnsi="宋体" w:hint="eastAsia"/>
        </w:rPr>
        <w:t>的浓度的下降率应在制造商规定的范围内。</w:t>
      </w:r>
    </w:p>
    <w:p w:rsidR="00D20F07" w:rsidRPr="007A51E7" w:rsidRDefault="00435F17" w:rsidP="00627889">
      <w:pPr>
        <w:numPr>
          <w:ilvl w:val="0"/>
          <w:numId w:val="0"/>
        </w:numPr>
        <w:spacing w:beforeLines="50" w:afterLines="50"/>
        <w:rPr>
          <w:rFonts w:ascii="黑体" w:eastAsia="黑体"/>
        </w:rPr>
      </w:pPr>
      <w:r w:rsidRPr="007A51E7">
        <w:rPr>
          <w:rFonts w:ascii="黑体" w:eastAsia="黑体" w:hint="eastAsia"/>
        </w:rPr>
        <w:t>5.1</w:t>
      </w:r>
      <w:r w:rsidR="00CA5FDF" w:rsidRPr="007A51E7">
        <w:rPr>
          <w:rFonts w:ascii="黑体" w:eastAsia="黑体" w:hint="eastAsia"/>
        </w:rPr>
        <w:t>0</w:t>
      </w:r>
      <w:r w:rsidR="00D20F07" w:rsidRPr="007A51E7">
        <w:rPr>
          <w:rFonts w:ascii="黑体" w:eastAsia="黑体"/>
        </w:rPr>
        <w:t>.2</w:t>
      </w:r>
      <w:r w:rsidR="00D20F07" w:rsidRPr="007A51E7">
        <w:rPr>
          <w:rFonts w:ascii="黑体" w:eastAsia="黑体" w:hint="eastAsia"/>
        </w:rPr>
        <w:t>对肌酐的吸附性能</w:t>
      </w:r>
    </w:p>
    <w:p w:rsidR="000A53EB" w:rsidRPr="007A51E7" w:rsidRDefault="00D20F07" w:rsidP="00627889">
      <w:pPr>
        <w:numPr>
          <w:ilvl w:val="0"/>
          <w:numId w:val="0"/>
        </w:numPr>
        <w:spacing w:beforeLines="50" w:afterLines="50"/>
        <w:rPr>
          <w:rFonts w:ascii="黑体" w:eastAsia="黑体"/>
        </w:rPr>
      </w:pPr>
      <w:r w:rsidRPr="007A51E7">
        <w:rPr>
          <w:rFonts w:ascii="黑体" w:eastAsia="黑体"/>
        </w:rPr>
        <w:tab/>
      </w:r>
      <w:r w:rsidRPr="007A51E7">
        <w:rPr>
          <w:rFonts w:ascii="宋体" w:hAnsi="宋体" w:hint="eastAsia"/>
        </w:rPr>
        <w:t>按照</w:t>
      </w:r>
      <w:r w:rsidRPr="007A51E7">
        <w:rPr>
          <w:rFonts w:ascii="宋体" w:hAnsi="宋体"/>
        </w:rPr>
        <w:t>6.</w:t>
      </w:r>
      <w:r w:rsidR="00D72507" w:rsidRPr="007A51E7">
        <w:rPr>
          <w:rFonts w:ascii="宋体" w:hAnsi="宋体" w:hint="eastAsia"/>
        </w:rPr>
        <w:t>10</w:t>
      </w:r>
      <w:r w:rsidRPr="007A51E7">
        <w:rPr>
          <w:rFonts w:ascii="宋体" w:hAnsi="宋体"/>
        </w:rPr>
        <w:t>.2</w:t>
      </w:r>
      <w:r w:rsidRPr="007A51E7">
        <w:rPr>
          <w:rFonts w:ascii="宋体" w:hAnsi="宋体" w:hint="eastAsia"/>
        </w:rPr>
        <w:t>进行试验，肌酐</w:t>
      </w:r>
      <w:r w:rsidRPr="007A51E7">
        <w:rPr>
          <w:rFonts w:ascii="宋体" w:hAnsi="宋体"/>
        </w:rPr>
        <w:t>(</w:t>
      </w:r>
      <w:r w:rsidRPr="007A51E7">
        <w:rPr>
          <w:rFonts w:ascii="宋体" w:hAnsi="宋体" w:hint="eastAsia"/>
        </w:rPr>
        <w:t>代表体内代谢物质</w:t>
      </w:r>
      <w:r w:rsidRPr="007A51E7">
        <w:rPr>
          <w:rFonts w:ascii="宋体" w:hAnsi="宋体"/>
        </w:rPr>
        <w:t>)</w:t>
      </w:r>
      <w:r w:rsidRPr="007A51E7">
        <w:rPr>
          <w:rFonts w:ascii="宋体" w:hAnsi="宋体" w:hint="eastAsia"/>
        </w:rPr>
        <w:t>的浓度的下降率应在制造商规定的范围内。</w:t>
      </w:r>
    </w:p>
    <w:p w:rsidR="00D20F07" w:rsidRPr="007A51E7" w:rsidRDefault="00435F17" w:rsidP="00627889">
      <w:pPr>
        <w:numPr>
          <w:ilvl w:val="0"/>
          <w:numId w:val="0"/>
        </w:numPr>
        <w:spacing w:beforeLines="50" w:afterLines="50"/>
        <w:rPr>
          <w:rFonts w:ascii="黑体" w:eastAsia="黑体"/>
        </w:rPr>
      </w:pPr>
      <w:r w:rsidRPr="007A51E7">
        <w:rPr>
          <w:rFonts w:ascii="黑体" w:eastAsia="黑体" w:hint="eastAsia"/>
        </w:rPr>
        <w:t>5.1</w:t>
      </w:r>
      <w:r w:rsidR="00CA5FDF" w:rsidRPr="007A51E7">
        <w:rPr>
          <w:rFonts w:ascii="黑体" w:eastAsia="黑体" w:hint="eastAsia"/>
        </w:rPr>
        <w:t>0</w:t>
      </w:r>
      <w:r w:rsidR="00D20F07" w:rsidRPr="007A51E7">
        <w:rPr>
          <w:rFonts w:ascii="黑体" w:eastAsia="黑体"/>
        </w:rPr>
        <w:t>.3</w:t>
      </w:r>
      <w:r w:rsidR="00D20F07" w:rsidRPr="007A51E7">
        <w:rPr>
          <w:rFonts w:ascii="黑体" w:eastAsia="黑体" w:hint="eastAsia"/>
        </w:rPr>
        <w:t>对维生素</w:t>
      </w:r>
      <w:r w:rsidR="00D20F07" w:rsidRPr="007A51E7">
        <w:rPr>
          <w:rFonts w:ascii="黑体" w:eastAsia="黑体"/>
        </w:rPr>
        <w:t>B</w:t>
      </w:r>
      <w:r w:rsidR="00D20F07" w:rsidRPr="007A51E7">
        <w:rPr>
          <w:rFonts w:ascii="黑体" w:eastAsia="黑体"/>
          <w:szCs w:val="21"/>
          <w:vertAlign w:val="subscript"/>
        </w:rPr>
        <w:t>12</w:t>
      </w:r>
      <w:r w:rsidR="00D20F07" w:rsidRPr="007A51E7">
        <w:rPr>
          <w:rFonts w:ascii="黑体" w:eastAsia="黑体" w:hint="eastAsia"/>
        </w:rPr>
        <w:t>的吸附性能</w:t>
      </w:r>
    </w:p>
    <w:p w:rsidR="000A53EB" w:rsidRPr="007A51E7" w:rsidRDefault="00D20F07" w:rsidP="00627889">
      <w:pPr>
        <w:numPr>
          <w:ilvl w:val="0"/>
          <w:numId w:val="0"/>
        </w:numPr>
        <w:spacing w:beforeLines="50" w:afterLines="50"/>
        <w:rPr>
          <w:rFonts w:ascii="黑体" w:eastAsia="黑体"/>
        </w:rPr>
      </w:pPr>
      <w:r w:rsidRPr="007A51E7">
        <w:rPr>
          <w:rFonts w:ascii="黑体" w:eastAsia="黑体"/>
        </w:rPr>
        <w:tab/>
      </w:r>
      <w:r w:rsidRPr="007A51E7">
        <w:rPr>
          <w:rFonts w:ascii="宋体" w:hAnsi="宋体" w:hint="eastAsia"/>
        </w:rPr>
        <w:t>按照</w:t>
      </w:r>
      <w:r w:rsidRPr="007A51E7">
        <w:rPr>
          <w:rFonts w:ascii="宋体" w:hAnsi="宋体"/>
        </w:rPr>
        <w:t>6.</w:t>
      </w:r>
      <w:r w:rsidR="00D72507" w:rsidRPr="007A51E7">
        <w:rPr>
          <w:rFonts w:ascii="宋体" w:hAnsi="宋体" w:hint="eastAsia"/>
        </w:rPr>
        <w:t>10</w:t>
      </w:r>
      <w:r w:rsidRPr="007A51E7">
        <w:rPr>
          <w:rFonts w:ascii="宋体" w:hAnsi="宋体"/>
        </w:rPr>
        <w:t>.3</w:t>
      </w:r>
      <w:r w:rsidRPr="007A51E7">
        <w:rPr>
          <w:rFonts w:ascii="宋体" w:hAnsi="宋体" w:hint="eastAsia"/>
        </w:rPr>
        <w:t>进行试验，维生素</w:t>
      </w:r>
      <w:r w:rsidRPr="007A51E7">
        <w:rPr>
          <w:rFonts w:ascii="宋体" w:hAnsi="宋体"/>
        </w:rPr>
        <w:t>B</w:t>
      </w:r>
      <w:r w:rsidRPr="007A51E7">
        <w:rPr>
          <w:rFonts w:ascii="宋体" w:hAnsi="宋体"/>
          <w:vertAlign w:val="subscript"/>
        </w:rPr>
        <w:t>12</w:t>
      </w:r>
      <w:r w:rsidRPr="007A51E7">
        <w:rPr>
          <w:rFonts w:ascii="宋体" w:hAnsi="宋体"/>
        </w:rPr>
        <w:t xml:space="preserve"> (</w:t>
      </w:r>
      <w:r w:rsidRPr="007A51E7">
        <w:rPr>
          <w:rFonts w:ascii="宋体" w:hAnsi="宋体" w:hint="eastAsia"/>
        </w:rPr>
        <w:t>代表中分子量物质</w:t>
      </w:r>
      <w:r w:rsidRPr="007A51E7">
        <w:rPr>
          <w:rFonts w:ascii="宋体" w:hAnsi="宋体"/>
        </w:rPr>
        <w:t>)</w:t>
      </w:r>
      <w:r w:rsidRPr="007A51E7">
        <w:rPr>
          <w:rFonts w:ascii="宋体" w:hAnsi="宋体" w:hint="eastAsia"/>
        </w:rPr>
        <w:t>的浓度的下降率应在制造商规定的范围内。</w:t>
      </w:r>
    </w:p>
    <w:p w:rsidR="000A53EB" w:rsidRPr="007A51E7" w:rsidRDefault="00435F17" w:rsidP="00627889">
      <w:pPr>
        <w:numPr>
          <w:ilvl w:val="0"/>
          <w:numId w:val="0"/>
        </w:numPr>
        <w:spacing w:beforeLines="50" w:afterLines="50"/>
        <w:rPr>
          <w:rFonts w:ascii="黑体" w:eastAsia="黑体"/>
        </w:rPr>
      </w:pPr>
      <w:r w:rsidRPr="007A51E7">
        <w:rPr>
          <w:rFonts w:ascii="黑体" w:eastAsia="黑体" w:hint="eastAsia"/>
        </w:rPr>
        <w:t>5.1</w:t>
      </w:r>
      <w:r w:rsidR="00CA5FDF" w:rsidRPr="007A51E7">
        <w:rPr>
          <w:rFonts w:ascii="黑体" w:eastAsia="黑体" w:hint="eastAsia"/>
        </w:rPr>
        <w:t>1</w:t>
      </w:r>
      <w:r w:rsidR="00D20F07" w:rsidRPr="007A51E7">
        <w:rPr>
          <w:rFonts w:ascii="黑体" w:eastAsia="黑体" w:hint="eastAsia"/>
        </w:rPr>
        <w:t>耐温性能</w:t>
      </w:r>
    </w:p>
    <w:p w:rsidR="000A53EB" w:rsidRPr="007A51E7" w:rsidRDefault="00D20F07" w:rsidP="00627889">
      <w:pPr>
        <w:numPr>
          <w:ilvl w:val="0"/>
          <w:numId w:val="0"/>
        </w:numPr>
        <w:spacing w:beforeLines="50" w:afterLines="50"/>
        <w:ind w:firstLineChars="200" w:firstLine="420"/>
        <w:rPr>
          <w:rFonts w:ascii="宋体"/>
        </w:rPr>
      </w:pPr>
      <w:r w:rsidRPr="007A51E7">
        <w:rPr>
          <w:rFonts w:ascii="宋体" w:hAnsi="宋体" w:hint="eastAsia"/>
        </w:rPr>
        <w:t>灌流器在</w:t>
      </w:r>
      <w:r w:rsidRPr="007A51E7">
        <w:rPr>
          <w:rFonts w:ascii="宋体"/>
        </w:rPr>
        <w:t>0</w:t>
      </w:r>
      <w:r w:rsidRPr="007A51E7">
        <w:rPr>
          <w:rFonts w:ascii="宋体" w:hAnsi="宋体" w:hint="eastAsia"/>
        </w:rPr>
        <w:t>℃～</w:t>
      </w:r>
      <w:smartTag w:uri="urn:schemas-microsoft-com:office:smarttags" w:element="chsdate">
        <w:smartTagPr>
          <w:attr w:name="IsROCDate" w:val="False"/>
          <w:attr w:name="IsLunarDate" w:val="False"/>
          <w:attr w:name="Day" w:val="30"/>
          <w:attr w:name="Month" w:val="12"/>
          <w:attr w:name="Year" w:val="1899"/>
        </w:smartTagPr>
        <w:r w:rsidRPr="007A51E7">
          <w:rPr>
            <w:rFonts w:ascii="宋体" w:hAnsi="宋体"/>
          </w:rPr>
          <w:t>50</w:t>
        </w:r>
        <w:r w:rsidRPr="007A51E7">
          <w:rPr>
            <w:rFonts w:ascii="宋体" w:hAnsi="宋体" w:hint="eastAsia"/>
          </w:rPr>
          <w:t>℃</w:t>
        </w:r>
      </w:smartTag>
      <w:r w:rsidRPr="007A51E7">
        <w:rPr>
          <w:rFonts w:ascii="宋体" w:hAnsi="宋体" w:hint="eastAsia"/>
        </w:rPr>
        <w:t>范围内不应有变形和破裂。</w:t>
      </w:r>
    </w:p>
    <w:p w:rsidR="000A53EB" w:rsidRPr="007A51E7" w:rsidRDefault="00435F17" w:rsidP="00627889">
      <w:pPr>
        <w:numPr>
          <w:ilvl w:val="0"/>
          <w:numId w:val="0"/>
        </w:numPr>
        <w:spacing w:beforeLines="50" w:afterLines="50"/>
        <w:rPr>
          <w:rFonts w:ascii="黑体" w:eastAsia="黑体"/>
        </w:rPr>
      </w:pPr>
      <w:bookmarkStart w:id="16" w:name="_Toc372874959"/>
      <w:r w:rsidRPr="007A51E7">
        <w:rPr>
          <w:rFonts w:ascii="黑体" w:eastAsia="黑体" w:hint="eastAsia"/>
        </w:rPr>
        <w:t>5.1</w:t>
      </w:r>
      <w:r w:rsidR="00CA5FDF" w:rsidRPr="007A51E7">
        <w:rPr>
          <w:rFonts w:ascii="黑体" w:eastAsia="黑体" w:hint="eastAsia"/>
        </w:rPr>
        <w:t>2</w:t>
      </w:r>
      <w:r w:rsidR="00D20F07" w:rsidRPr="007A51E7">
        <w:rPr>
          <w:rFonts w:ascii="黑体" w:eastAsia="黑体" w:hint="eastAsia"/>
        </w:rPr>
        <w:t>有效期</w:t>
      </w:r>
      <w:bookmarkEnd w:id="16"/>
    </w:p>
    <w:p w:rsidR="000A53EB" w:rsidRPr="007A51E7" w:rsidRDefault="00D20F07" w:rsidP="00322A47">
      <w:pPr>
        <w:pStyle w:val="afd"/>
        <w:ind w:firstLineChars="250" w:firstLine="525"/>
      </w:pPr>
      <w:r w:rsidRPr="007A51E7">
        <w:rPr>
          <w:rFonts w:hint="eastAsia"/>
        </w:rPr>
        <w:t>按照有效期的规定，产品的性能应在有效期内得到保证。</w:t>
      </w:r>
    </w:p>
    <w:p w:rsidR="00D20F07" w:rsidRPr="00A7502F" w:rsidRDefault="00D20F07" w:rsidP="00B76C1D">
      <w:pPr>
        <w:pStyle w:val="aa"/>
        <w:numPr>
          <w:ilvl w:val="0"/>
          <w:numId w:val="0"/>
        </w:numPr>
        <w:spacing w:before="156" w:after="156"/>
      </w:pPr>
      <w:bookmarkStart w:id="17" w:name="_Toc17602944"/>
      <w:bookmarkStart w:id="18" w:name="_Toc26244621"/>
      <w:bookmarkStart w:id="19" w:name="_Toc114307754"/>
      <w:bookmarkStart w:id="20" w:name="_Toc181428651"/>
      <w:bookmarkStart w:id="21" w:name="_Toc181428722"/>
      <w:r>
        <w:t>6</w:t>
      </w:r>
      <w:r w:rsidRPr="00A7502F">
        <w:rPr>
          <w:rFonts w:hint="eastAsia"/>
        </w:rPr>
        <w:t>试验方法</w:t>
      </w:r>
      <w:bookmarkEnd w:id="17"/>
      <w:bookmarkEnd w:id="18"/>
      <w:bookmarkEnd w:id="19"/>
      <w:bookmarkEnd w:id="20"/>
      <w:bookmarkEnd w:id="21"/>
    </w:p>
    <w:p w:rsidR="00D20F07" w:rsidRPr="00DB142A" w:rsidRDefault="00D20F07" w:rsidP="00B76C1D">
      <w:pPr>
        <w:numPr>
          <w:ilvl w:val="0"/>
          <w:numId w:val="0"/>
        </w:numPr>
      </w:pPr>
      <w:r w:rsidRPr="006A6803">
        <w:rPr>
          <w:rFonts w:ascii="黑体" w:eastAsia="黑体"/>
          <w:kern w:val="0"/>
          <w:szCs w:val="20"/>
        </w:rPr>
        <w:t xml:space="preserve">6.1 </w:t>
      </w:r>
      <w:r w:rsidRPr="006A6803">
        <w:rPr>
          <w:rFonts w:ascii="黑体" w:eastAsia="黑体" w:hint="eastAsia"/>
          <w:kern w:val="0"/>
          <w:szCs w:val="20"/>
        </w:rPr>
        <w:t>外观</w:t>
      </w:r>
    </w:p>
    <w:p w:rsidR="00D20F07" w:rsidRPr="00DB142A" w:rsidRDefault="00D20F07" w:rsidP="00B76C1D">
      <w:pPr>
        <w:numPr>
          <w:ilvl w:val="0"/>
          <w:numId w:val="0"/>
        </w:numPr>
        <w:ind w:firstLineChars="200" w:firstLine="420"/>
      </w:pPr>
      <w:r w:rsidRPr="00CB2E6F">
        <w:rPr>
          <w:rFonts w:hint="eastAsia"/>
        </w:rPr>
        <w:t>以正常或矫正视力观察，在平均照度为</w:t>
      </w:r>
      <w:r w:rsidRPr="00CB2E6F">
        <w:t>300L</w:t>
      </w:r>
      <w:r w:rsidRPr="00CB2E6F">
        <w:rPr>
          <w:rFonts w:ascii="宋体" w:hAnsi="宋体"/>
        </w:rPr>
        <w:t>x</w:t>
      </w:r>
      <w:r w:rsidRPr="00CB2E6F">
        <w:rPr>
          <w:rFonts w:ascii="宋体" w:hAnsi="宋体" w:hint="eastAsia"/>
        </w:rPr>
        <w:t>～</w:t>
      </w:r>
      <w:r w:rsidRPr="00CB2E6F">
        <w:rPr>
          <w:rFonts w:ascii="宋体" w:hAnsi="宋体"/>
        </w:rPr>
        <w:t>750</w:t>
      </w:r>
      <w:r w:rsidRPr="00CB2E6F">
        <w:t xml:space="preserve"> L</w:t>
      </w:r>
      <w:r w:rsidRPr="00CB2E6F">
        <w:rPr>
          <w:rFonts w:ascii="宋体" w:hAnsi="宋体"/>
        </w:rPr>
        <w:t>x</w:t>
      </w:r>
      <w:r w:rsidRPr="00CB2E6F">
        <w:rPr>
          <w:rFonts w:ascii="宋体" w:hAnsi="宋体" w:hint="eastAsia"/>
        </w:rPr>
        <w:t>且无放大条件下观察</w:t>
      </w:r>
      <w:r w:rsidRPr="00DB142A">
        <w:rPr>
          <w:rFonts w:hint="eastAsia"/>
        </w:rPr>
        <w:t>，应符合</w:t>
      </w:r>
      <w:r w:rsidRPr="00DB142A">
        <w:t>5.1</w:t>
      </w:r>
      <w:r w:rsidRPr="00DB142A">
        <w:rPr>
          <w:rFonts w:hint="eastAsia"/>
        </w:rPr>
        <w:t>的要求。</w:t>
      </w:r>
    </w:p>
    <w:p w:rsidR="00D20F07" w:rsidRPr="00DB142A" w:rsidRDefault="00D20F07" w:rsidP="00B76C1D">
      <w:pPr>
        <w:numPr>
          <w:ilvl w:val="0"/>
          <w:numId w:val="0"/>
        </w:numPr>
      </w:pPr>
      <w:r w:rsidRPr="00406EE6">
        <w:rPr>
          <w:rFonts w:ascii="黑体" w:eastAsia="黑体"/>
          <w:kern w:val="0"/>
          <w:szCs w:val="20"/>
        </w:rPr>
        <w:t xml:space="preserve">6.2 </w:t>
      </w:r>
      <w:r w:rsidRPr="00406EE6">
        <w:rPr>
          <w:rFonts w:ascii="黑体" w:eastAsia="黑体" w:hint="eastAsia"/>
          <w:kern w:val="0"/>
          <w:szCs w:val="20"/>
        </w:rPr>
        <w:t>血室容</w:t>
      </w:r>
      <w:r>
        <w:rPr>
          <w:rFonts w:ascii="黑体" w:eastAsia="黑体" w:hint="eastAsia"/>
          <w:kern w:val="0"/>
          <w:szCs w:val="20"/>
        </w:rPr>
        <w:t>量</w:t>
      </w:r>
    </w:p>
    <w:p w:rsidR="00D20F07" w:rsidRPr="00DB142A" w:rsidRDefault="00D20F07" w:rsidP="00B76C1D">
      <w:pPr>
        <w:numPr>
          <w:ilvl w:val="0"/>
          <w:numId w:val="0"/>
        </w:numPr>
        <w:ind w:firstLineChars="200" w:firstLine="420"/>
      </w:pPr>
      <w:r w:rsidRPr="00CB2E6F">
        <w:rPr>
          <w:rFonts w:hint="eastAsia"/>
        </w:rPr>
        <w:t>将脱气</w:t>
      </w:r>
      <w:r>
        <w:rPr>
          <w:rFonts w:hint="eastAsia"/>
        </w:rPr>
        <w:t>实验室用水</w:t>
      </w:r>
      <w:r w:rsidRPr="00CB2E6F">
        <w:rPr>
          <w:rFonts w:hint="eastAsia"/>
        </w:rPr>
        <w:t>充入血室，避免夹杂气泡</w:t>
      </w:r>
      <w:r w:rsidRPr="00DB142A">
        <w:rPr>
          <w:rFonts w:hint="eastAsia"/>
        </w:rPr>
        <w:t>，放置</w:t>
      </w:r>
      <w:r w:rsidRPr="00DB142A">
        <w:t>60min</w:t>
      </w:r>
      <w:r w:rsidRPr="00DB142A">
        <w:rPr>
          <w:rFonts w:hint="eastAsia"/>
        </w:rPr>
        <w:t>，采用加压空气</w:t>
      </w:r>
      <w:r w:rsidRPr="00DB142A">
        <w:t>(</w:t>
      </w:r>
      <w:r w:rsidRPr="00DB142A">
        <w:rPr>
          <w:rFonts w:hint="eastAsia"/>
        </w:rPr>
        <w:t>约</w:t>
      </w:r>
      <w:r w:rsidRPr="00DB142A">
        <w:t>50kPa)</w:t>
      </w:r>
      <w:r w:rsidRPr="00DB142A">
        <w:rPr>
          <w:rFonts w:hint="eastAsia"/>
        </w:rPr>
        <w:t>将血室</w:t>
      </w:r>
      <w:r w:rsidRPr="00CB2E6F">
        <w:rPr>
          <w:rFonts w:hint="eastAsia"/>
        </w:rPr>
        <w:t>内</w:t>
      </w:r>
      <w:r w:rsidRPr="00DB142A">
        <w:rPr>
          <w:rFonts w:hint="eastAsia"/>
        </w:rPr>
        <w:t>的水排出</w:t>
      </w:r>
      <w:r w:rsidRPr="00CB2E6F">
        <w:rPr>
          <w:rFonts w:hint="eastAsia"/>
        </w:rPr>
        <w:t>，用通用量具</w:t>
      </w:r>
      <w:r w:rsidRPr="00DB142A">
        <w:rPr>
          <w:rFonts w:hint="eastAsia"/>
        </w:rPr>
        <w:t>测量，应符合</w:t>
      </w:r>
      <w:r w:rsidRPr="00DB142A">
        <w:t>5.2</w:t>
      </w:r>
      <w:r w:rsidRPr="00DB142A">
        <w:rPr>
          <w:rFonts w:hint="eastAsia"/>
        </w:rPr>
        <w:t>的要求。</w:t>
      </w:r>
    </w:p>
    <w:p w:rsidR="00D20F07" w:rsidRPr="00406EE6" w:rsidRDefault="00D20F07" w:rsidP="00B76C1D">
      <w:pPr>
        <w:numPr>
          <w:ilvl w:val="0"/>
          <w:numId w:val="0"/>
        </w:numPr>
        <w:rPr>
          <w:rFonts w:ascii="黑体" w:eastAsia="黑体"/>
          <w:kern w:val="0"/>
          <w:szCs w:val="20"/>
        </w:rPr>
      </w:pPr>
      <w:r w:rsidRPr="00406EE6">
        <w:rPr>
          <w:rFonts w:ascii="黑体" w:eastAsia="黑体"/>
          <w:kern w:val="0"/>
          <w:szCs w:val="20"/>
        </w:rPr>
        <w:t xml:space="preserve">6.3 </w:t>
      </w:r>
      <w:r w:rsidRPr="00406EE6">
        <w:rPr>
          <w:rFonts w:ascii="黑体" w:eastAsia="黑体" w:hint="eastAsia"/>
          <w:kern w:val="0"/>
          <w:szCs w:val="20"/>
        </w:rPr>
        <w:t>微粒</w:t>
      </w:r>
      <w:r>
        <w:rPr>
          <w:rFonts w:ascii="黑体" w:eastAsia="黑体" w:hint="eastAsia"/>
          <w:kern w:val="0"/>
          <w:szCs w:val="20"/>
        </w:rPr>
        <w:t>脱落</w:t>
      </w:r>
    </w:p>
    <w:p w:rsidR="00D20F07" w:rsidRPr="00DB142A" w:rsidRDefault="00D20F07" w:rsidP="00B76C1D">
      <w:pPr>
        <w:numPr>
          <w:ilvl w:val="0"/>
          <w:numId w:val="0"/>
        </w:numPr>
        <w:ind w:firstLineChars="200" w:firstLine="420"/>
      </w:pPr>
      <w:r w:rsidRPr="00E95839">
        <w:rPr>
          <w:rFonts w:hint="eastAsia"/>
        </w:rPr>
        <w:t>按</w:t>
      </w:r>
      <w:r>
        <w:rPr>
          <w:rFonts w:hint="eastAsia"/>
        </w:rPr>
        <w:t>附录</w:t>
      </w:r>
      <w:r>
        <w:t>A</w:t>
      </w:r>
      <w:r w:rsidRPr="00E95839">
        <w:rPr>
          <w:rFonts w:hint="eastAsia"/>
        </w:rPr>
        <w:t>进行检测</w:t>
      </w:r>
      <w:r w:rsidRPr="00DB142A">
        <w:rPr>
          <w:rFonts w:hint="eastAsia"/>
        </w:rPr>
        <w:t>，应符合</w:t>
      </w:r>
      <w:r w:rsidRPr="00DB142A">
        <w:t>5.3</w:t>
      </w:r>
      <w:r w:rsidRPr="00DB142A">
        <w:rPr>
          <w:rFonts w:hint="eastAsia"/>
        </w:rPr>
        <w:t>的要求。</w:t>
      </w:r>
    </w:p>
    <w:p w:rsidR="00D20F07" w:rsidRPr="00DB142A" w:rsidRDefault="00D20F07" w:rsidP="00B76C1D">
      <w:pPr>
        <w:numPr>
          <w:ilvl w:val="0"/>
          <w:numId w:val="0"/>
        </w:numPr>
      </w:pPr>
      <w:r w:rsidRPr="00406EE6">
        <w:rPr>
          <w:rFonts w:ascii="黑体" w:eastAsia="黑体"/>
          <w:kern w:val="0"/>
          <w:szCs w:val="20"/>
        </w:rPr>
        <w:t xml:space="preserve">6.4 </w:t>
      </w:r>
      <w:r w:rsidRPr="00406EE6">
        <w:rPr>
          <w:rFonts w:ascii="黑体" w:eastAsia="黑体" w:hint="eastAsia"/>
          <w:kern w:val="0"/>
          <w:szCs w:val="20"/>
        </w:rPr>
        <w:t>化学性能</w:t>
      </w:r>
    </w:p>
    <w:p w:rsidR="00D20F07" w:rsidRPr="00877DBF" w:rsidRDefault="00D20F07" w:rsidP="00B76C1D">
      <w:pPr>
        <w:numPr>
          <w:ilvl w:val="0"/>
          <w:numId w:val="0"/>
        </w:numPr>
      </w:pPr>
      <w:r w:rsidRPr="00877DBF">
        <w:rPr>
          <w:rFonts w:ascii="黑体" w:eastAsia="黑体"/>
          <w:kern w:val="0"/>
          <w:szCs w:val="20"/>
        </w:rPr>
        <w:t xml:space="preserve">6.4.1 </w:t>
      </w:r>
      <w:r w:rsidRPr="00877DBF">
        <w:rPr>
          <w:rFonts w:ascii="黑体" w:eastAsia="黑体" w:hint="eastAsia"/>
          <w:kern w:val="0"/>
          <w:szCs w:val="20"/>
        </w:rPr>
        <w:t>检验液制备</w:t>
      </w:r>
    </w:p>
    <w:p w:rsidR="00CB3044" w:rsidRPr="00627889" w:rsidRDefault="00CB3044" w:rsidP="00CB3044">
      <w:pPr>
        <w:numPr>
          <w:ilvl w:val="0"/>
          <w:numId w:val="0"/>
        </w:numPr>
        <w:ind w:firstLineChars="200" w:firstLine="420"/>
      </w:pPr>
      <w:r w:rsidRPr="00627889">
        <w:rPr>
          <w:rFonts w:hint="eastAsia"/>
        </w:rPr>
        <w:t>取一灭菌后的灌流器按产品说明书的规定组装并预冲。将产品和玻璃烧瓶连成一封闭循环系统，玻</w:t>
      </w:r>
      <w:r w:rsidRPr="00627889">
        <w:rPr>
          <w:rFonts w:hint="eastAsia"/>
        </w:rPr>
        <w:lastRenderedPageBreak/>
        <w:t>璃烧瓶加实验用水至</w:t>
      </w:r>
      <w:r w:rsidRPr="00627889">
        <w:rPr>
          <w:rFonts w:hint="eastAsia"/>
        </w:rPr>
        <w:t>250mL</w:t>
      </w:r>
      <w:r w:rsidRPr="00627889">
        <w:rPr>
          <w:rFonts w:hint="eastAsia"/>
        </w:rPr>
        <w:t>，温度保持在（</w:t>
      </w:r>
      <w:r w:rsidRPr="00627889">
        <w:rPr>
          <w:rFonts w:hint="eastAsia"/>
        </w:rPr>
        <w:t>37</w:t>
      </w:r>
      <w:r w:rsidRPr="00627889">
        <w:rPr>
          <w:rFonts w:hint="eastAsia"/>
        </w:rPr>
        <w:t>±</w:t>
      </w:r>
      <w:r w:rsidRPr="00627889">
        <w:rPr>
          <w:rFonts w:hint="eastAsia"/>
        </w:rPr>
        <w:t>1</w:t>
      </w:r>
      <w:r w:rsidRPr="00627889">
        <w:rPr>
          <w:rFonts w:hint="eastAsia"/>
        </w:rPr>
        <w:t>）℃，通过蠕动泵作用于一段尽可能短的血液循环管路上，使水以</w:t>
      </w:r>
      <w:r w:rsidRPr="00627889">
        <w:rPr>
          <w:rFonts w:hint="eastAsia"/>
        </w:rPr>
        <w:t>1L/h</w:t>
      </w:r>
      <w:r w:rsidRPr="00627889">
        <w:rPr>
          <w:rFonts w:hint="eastAsia"/>
        </w:rPr>
        <w:t>的流量循环</w:t>
      </w:r>
      <w:r w:rsidRPr="00627889">
        <w:rPr>
          <w:rFonts w:hint="eastAsia"/>
        </w:rPr>
        <w:t>2 h</w:t>
      </w:r>
      <w:r w:rsidRPr="00627889">
        <w:rPr>
          <w:rFonts w:hint="eastAsia"/>
        </w:rPr>
        <w:t>，取</w:t>
      </w:r>
      <w:r w:rsidRPr="00627889">
        <w:rPr>
          <w:rFonts w:hint="eastAsia"/>
        </w:rPr>
        <w:t>50 mL</w:t>
      </w:r>
      <w:r w:rsidRPr="00627889">
        <w:rPr>
          <w:rFonts w:hint="eastAsia"/>
        </w:rPr>
        <w:t>循环液稀释至</w:t>
      </w:r>
      <w:r w:rsidRPr="00627889">
        <w:rPr>
          <w:rFonts w:hint="eastAsia"/>
        </w:rPr>
        <w:t>1000 mL</w:t>
      </w:r>
      <w:r w:rsidRPr="00627889">
        <w:rPr>
          <w:rFonts w:hint="eastAsia"/>
        </w:rPr>
        <w:t>备用。</w:t>
      </w:r>
    </w:p>
    <w:p w:rsidR="00CB3044" w:rsidRPr="00627889" w:rsidRDefault="00CB3044" w:rsidP="00CB3044">
      <w:pPr>
        <w:numPr>
          <w:ilvl w:val="0"/>
          <w:numId w:val="0"/>
        </w:numPr>
        <w:ind w:firstLineChars="200" w:firstLine="420"/>
      </w:pPr>
      <w:r w:rsidRPr="00627889">
        <w:rPr>
          <w:rFonts w:hint="eastAsia"/>
        </w:rPr>
        <w:t>取同体积实验用水，不装样品同法制备空白对照液。</w:t>
      </w:r>
    </w:p>
    <w:p w:rsidR="00D20F07" w:rsidRPr="00DB142A" w:rsidRDefault="00D20F07" w:rsidP="00CB3044">
      <w:pPr>
        <w:numPr>
          <w:ilvl w:val="0"/>
          <w:numId w:val="0"/>
        </w:numPr>
      </w:pPr>
      <w:smartTag w:uri="urn:schemas-microsoft-com:office:smarttags" w:element="chsdate">
        <w:smartTagPr>
          <w:attr w:name="Year" w:val="1899"/>
          <w:attr w:name="Month" w:val="12"/>
          <w:attr w:name="Day" w:val="30"/>
          <w:attr w:name="IsLunarDate" w:val="False"/>
          <w:attr w:name="IsROCDate" w:val="False"/>
        </w:smartTagPr>
        <w:r w:rsidRPr="00406EE6">
          <w:rPr>
            <w:rFonts w:ascii="黑体" w:eastAsia="黑体"/>
            <w:kern w:val="0"/>
            <w:szCs w:val="20"/>
          </w:rPr>
          <w:t>6.4.2</w:t>
        </w:r>
      </w:smartTag>
      <w:r w:rsidRPr="00406EE6">
        <w:rPr>
          <w:rFonts w:ascii="黑体" w:eastAsia="黑体" w:hint="eastAsia"/>
          <w:kern w:val="0"/>
          <w:szCs w:val="20"/>
        </w:rPr>
        <w:t>还原物质</w:t>
      </w:r>
      <w:r w:rsidRPr="002A47A4">
        <w:rPr>
          <w:rFonts w:ascii="黑体" w:eastAsia="黑体"/>
          <w:kern w:val="0"/>
          <w:szCs w:val="20"/>
        </w:rPr>
        <w:t>(</w:t>
      </w:r>
      <w:r w:rsidRPr="002A47A4">
        <w:rPr>
          <w:rFonts w:ascii="黑体" w:eastAsia="黑体" w:hint="eastAsia"/>
          <w:kern w:val="0"/>
          <w:szCs w:val="20"/>
        </w:rPr>
        <w:t>易氧化物</w:t>
      </w:r>
      <w:r w:rsidRPr="002A47A4">
        <w:rPr>
          <w:rFonts w:ascii="黑体" w:eastAsia="黑体"/>
          <w:kern w:val="0"/>
          <w:szCs w:val="20"/>
        </w:rPr>
        <w:t>)</w:t>
      </w:r>
    </w:p>
    <w:p w:rsidR="00D20F07" w:rsidRPr="00DB142A" w:rsidRDefault="00D20F07" w:rsidP="00B76C1D">
      <w:pPr>
        <w:numPr>
          <w:ilvl w:val="0"/>
          <w:numId w:val="0"/>
        </w:numPr>
        <w:ind w:firstLineChars="150" w:firstLine="315"/>
      </w:pPr>
      <w:r w:rsidRPr="00DB142A">
        <w:rPr>
          <w:rFonts w:hint="eastAsia"/>
        </w:rPr>
        <w:t>按</w:t>
      </w:r>
      <w:r>
        <w:t>GB /T 14233.1-2008</w:t>
      </w:r>
      <w:r w:rsidRPr="00DB142A">
        <w:rPr>
          <w:rFonts w:hint="eastAsia"/>
        </w:rPr>
        <w:t>中</w:t>
      </w:r>
      <w:smartTag w:uri="urn:schemas-microsoft-com:office:smarttags" w:element="chsdate">
        <w:smartTagPr>
          <w:attr w:name="IsROCDate" w:val="False"/>
          <w:attr w:name="IsLunarDate" w:val="False"/>
          <w:attr w:name="Day" w:val="30"/>
          <w:attr w:name="Month" w:val="12"/>
          <w:attr w:name="Year" w:val="1899"/>
        </w:smartTagPr>
        <w:r w:rsidRPr="00DB142A">
          <w:t>5.2.2</w:t>
        </w:r>
      </w:smartTag>
      <w:r w:rsidRPr="00DB142A">
        <w:rPr>
          <w:rFonts w:hint="eastAsia"/>
        </w:rPr>
        <w:t>方法二规定进行，应符合</w:t>
      </w:r>
      <w:r w:rsidRPr="00DB142A">
        <w:t>5.4.1</w:t>
      </w:r>
      <w:r w:rsidRPr="00DB142A">
        <w:rPr>
          <w:rFonts w:hint="eastAsia"/>
        </w:rPr>
        <w:t>的要求</w:t>
      </w:r>
      <w:r>
        <w:rPr>
          <w:rFonts w:hint="eastAsia"/>
        </w:rPr>
        <w:t>。</w:t>
      </w:r>
    </w:p>
    <w:p w:rsidR="00D20F07" w:rsidRPr="00DB142A" w:rsidRDefault="00D20F07" w:rsidP="00B76C1D">
      <w:pPr>
        <w:numPr>
          <w:ilvl w:val="0"/>
          <w:numId w:val="0"/>
        </w:numPr>
      </w:pPr>
      <w:smartTag w:uri="urn:schemas-microsoft-com:office:smarttags" w:element="chsdate">
        <w:smartTagPr>
          <w:attr w:name="IsROCDate" w:val="False"/>
          <w:attr w:name="IsLunarDate" w:val="False"/>
          <w:attr w:name="Day" w:val="30"/>
          <w:attr w:name="Month" w:val="12"/>
          <w:attr w:name="Year" w:val="1899"/>
        </w:smartTagPr>
        <w:r w:rsidRPr="00406EE6">
          <w:rPr>
            <w:rFonts w:ascii="黑体" w:eastAsia="黑体"/>
            <w:kern w:val="0"/>
            <w:szCs w:val="20"/>
          </w:rPr>
          <w:t>6.4.3</w:t>
        </w:r>
      </w:smartTag>
      <w:r w:rsidRPr="00406EE6">
        <w:rPr>
          <w:rFonts w:ascii="黑体" w:eastAsia="黑体" w:hint="eastAsia"/>
          <w:kern w:val="0"/>
          <w:szCs w:val="20"/>
        </w:rPr>
        <w:t>金属离子</w:t>
      </w:r>
    </w:p>
    <w:p w:rsidR="00D20F07" w:rsidRPr="00DB142A" w:rsidRDefault="00D20F07" w:rsidP="00B76C1D">
      <w:pPr>
        <w:numPr>
          <w:ilvl w:val="0"/>
          <w:numId w:val="0"/>
        </w:numPr>
      </w:pPr>
      <w:smartTag w:uri="urn:schemas-microsoft-com:office:smarttags" w:element="chsdate">
        <w:smartTagPr>
          <w:attr w:name="IsROCDate" w:val="False"/>
          <w:attr w:name="IsLunarDate" w:val="False"/>
          <w:attr w:name="Day" w:val="30"/>
          <w:attr w:name="Month" w:val="12"/>
          <w:attr w:name="Year" w:val="1899"/>
        </w:smartTagPr>
        <w:r w:rsidRPr="00DB142A">
          <w:t>6.4.3</w:t>
        </w:r>
      </w:smartTag>
      <w:r w:rsidRPr="00DB142A">
        <w:t>.1</w:t>
      </w:r>
      <w:r w:rsidRPr="00676C75">
        <w:rPr>
          <w:rFonts w:hint="eastAsia"/>
        </w:rPr>
        <w:t>按</w:t>
      </w:r>
      <w:r>
        <w:t>GB /T 14233.1-2008</w:t>
      </w:r>
      <w:r w:rsidRPr="00676C75">
        <w:rPr>
          <w:rFonts w:hint="eastAsia"/>
        </w:rPr>
        <w:t>中</w:t>
      </w:r>
      <w:r w:rsidRPr="00676C75">
        <w:t>5.9.1</w:t>
      </w:r>
      <w:r w:rsidRPr="00676C75">
        <w:rPr>
          <w:rFonts w:hint="eastAsia"/>
        </w:rPr>
        <w:t>规定进行，</w:t>
      </w:r>
      <w:r w:rsidRPr="00DB142A">
        <w:rPr>
          <w:rFonts w:hint="eastAsia"/>
        </w:rPr>
        <w:t>应符合</w:t>
      </w:r>
      <w:r w:rsidRPr="00DB142A">
        <w:t>5.4.2.1</w:t>
      </w:r>
      <w:r w:rsidRPr="00DB142A">
        <w:rPr>
          <w:rFonts w:hint="eastAsia"/>
        </w:rPr>
        <w:t>的要求。</w:t>
      </w:r>
    </w:p>
    <w:p w:rsidR="00D20F07" w:rsidRPr="00DB142A" w:rsidRDefault="00D20F07" w:rsidP="00B76C1D">
      <w:pPr>
        <w:numPr>
          <w:ilvl w:val="0"/>
          <w:numId w:val="0"/>
        </w:numPr>
      </w:pPr>
      <w:smartTag w:uri="urn:schemas-microsoft-com:office:smarttags" w:element="chsdate">
        <w:smartTagPr>
          <w:attr w:name="IsROCDate" w:val="False"/>
          <w:attr w:name="IsLunarDate" w:val="False"/>
          <w:attr w:name="Day" w:val="30"/>
          <w:attr w:name="Month" w:val="12"/>
          <w:attr w:name="Year" w:val="1899"/>
        </w:smartTagPr>
        <w:r w:rsidRPr="00DB142A">
          <w:t>6.4.3</w:t>
        </w:r>
      </w:smartTag>
      <w:r w:rsidRPr="00DB142A">
        <w:t>.2</w:t>
      </w:r>
      <w:r w:rsidRPr="00DB142A">
        <w:rPr>
          <w:rFonts w:hint="eastAsia"/>
        </w:rPr>
        <w:t>按</w:t>
      </w:r>
      <w:r>
        <w:t>GB /T 14233.1-2008</w:t>
      </w:r>
      <w:r w:rsidRPr="00DB142A">
        <w:rPr>
          <w:rFonts w:hint="eastAsia"/>
        </w:rPr>
        <w:t>中</w:t>
      </w:r>
      <w:r w:rsidRPr="00DB142A">
        <w:t>5.</w:t>
      </w:r>
      <w:r>
        <w:t>6</w:t>
      </w:r>
      <w:r w:rsidRPr="00DB142A">
        <w:t>.1</w:t>
      </w:r>
      <w:r w:rsidRPr="00DB142A">
        <w:rPr>
          <w:rFonts w:hint="eastAsia"/>
        </w:rPr>
        <w:t>方法一规定进行，应符合</w:t>
      </w:r>
      <w:r w:rsidRPr="00DB142A">
        <w:t>5.4.2.2</w:t>
      </w:r>
      <w:r w:rsidRPr="00DB142A">
        <w:rPr>
          <w:rFonts w:hint="eastAsia"/>
        </w:rPr>
        <w:t>的要求。</w:t>
      </w:r>
    </w:p>
    <w:p w:rsidR="00D20F07" w:rsidRPr="00DB142A" w:rsidRDefault="00D20F07" w:rsidP="00B76C1D">
      <w:pPr>
        <w:numPr>
          <w:ilvl w:val="0"/>
          <w:numId w:val="0"/>
        </w:numPr>
      </w:pPr>
      <w:smartTag w:uri="urn:schemas-microsoft-com:office:smarttags" w:element="chsdate">
        <w:smartTagPr>
          <w:attr w:name="IsROCDate" w:val="False"/>
          <w:attr w:name="IsLunarDate" w:val="False"/>
          <w:attr w:name="Day" w:val="30"/>
          <w:attr w:name="Month" w:val="12"/>
          <w:attr w:name="Year" w:val="1899"/>
        </w:smartTagPr>
        <w:r w:rsidRPr="00406EE6">
          <w:rPr>
            <w:rFonts w:ascii="黑体" w:eastAsia="黑体"/>
            <w:kern w:val="0"/>
            <w:szCs w:val="20"/>
          </w:rPr>
          <w:t>6.4.4</w:t>
        </w:r>
      </w:smartTag>
      <w:r w:rsidRPr="00406EE6">
        <w:rPr>
          <w:rFonts w:ascii="黑体" w:eastAsia="黑体" w:hint="eastAsia"/>
          <w:kern w:val="0"/>
          <w:szCs w:val="20"/>
        </w:rPr>
        <w:t>酸碱度</w:t>
      </w:r>
    </w:p>
    <w:p w:rsidR="00D20F07" w:rsidRPr="00DB142A" w:rsidRDefault="00D20F07" w:rsidP="00B76C1D">
      <w:pPr>
        <w:numPr>
          <w:ilvl w:val="0"/>
          <w:numId w:val="0"/>
        </w:numPr>
        <w:ind w:firstLineChars="150" w:firstLine="315"/>
      </w:pPr>
      <w:r w:rsidRPr="00DB142A">
        <w:rPr>
          <w:rFonts w:hint="eastAsia"/>
        </w:rPr>
        <w:t>按</w:t>
      </w:r>
      <w:r w:rsidRPr="00DB142A">
        <w:t xml:space="preserve">GB /T </w:t>
      </w:r>
      <w:r>
        <w:t>14233.1-2008</w:t>
      </w:r>
      <w:r w:rsidRPr="00DB142A">
        <w:rPr>
          <w:rFonts w:hint="eastAsia"/>
        </w:rPr>
        <w:t>中</w:t>
      </w:r>
      <w:smartTag w:uri="urn:schemas-microsoft-com:office:smarttags" w:element="chsdate">
        <w:smartTagPr>
          <w:attr w:name="IsROCDate" w:val="False"/>
          <w:attr w:name="IsLunarDate" w:val="False"/>
          <w:attr w:name="Day" w:val="30"/>
          <w:attr w:name="Month" w:val="12"/>
          <w:attr w:name="Year" w:val="1899"/>
        </w:smartTagPr>
        <w:r w:rsidRPr="00DB142A">
          <w:t>5.4.1</w:t>
        </w:r>
      </w:smartTag>
      <w:r w:rsidRPr="00DB142A">
        <w:rPr>
          <w:rFonts w:hint="eastAsia"/>
        </w:rPr>
        <w:t>方法一规定进行，应符合</w:t>
      </w:r>
      <w:r w:rsidRPr="00DB142A">
        <w:t>5.4.3</w:t>
      </w:r>
      <w:r w:rsidRPr="00DB142A">
        <w:rPr>
          <w:rFonts w:hint="eastAsia"/>
        </w:rPr>
        <w:t>的要求。</w:t>
      </w:r>
    </w:p>
    <w:p w:rsidR="00D20F07" w:rsidRPr="00DB142A" w:rsidRDefault="00D20F07" w:rsidP="00B76C1D">
      <w:pPr>
        <w:numPr>
          <w:ilvl w:val="0"/>
          <w:numId w:val="0"/>
        </w:numPr>
      </w:pPr>
      <w:smartTag w:uri="urn:schemas-microsoft-com:office:smarttags" w:element="chsdate">
        <w:smartTagPr>
          <w:attr w:name="IsROCDate" w:val="False"/>
          <w:attr w:name="IsLunarDate" w:val="False"/>
          <w:attr w:name="Day" w:val="30"/>
          <w:attr w:name="Month" w:val="12"/>
          <w:attr w:name="Year" w:val="1899"/>
        </w:smartTagPr>
        <w:r w:rsidRPr="00406EE6">
          <w:rPr>
            <w:rFonts w:ascii="黑体" w:eastAsia="黑体"/>
            <w:kern w:val="0"/>
            <w:szCs w:val="20"/>
          </w:rPr>
          <w:t>6.4.5</w:t>
        </w:r>
      </w:smartTag>
      <w:r w:rsidRPr="00406EE6">
        <w:rPr>
          <w:rFonts w:ascii="黑体" w:eastAsia="黑体" w:hint="eastAsia"/>
          <w:kern w:val="0"/>
          <w:szCs w:val="20"/>
        </w:rPr>
        <w:t>蒸发残渣</w:t>
      </w:r>
    </w:p>
    <w:p w:rsidR="00D20F07" w:rsidRPr="00DB142A" w:rsidRDefault="00D20F07" w:rsidP="00B76C1D">
      <w:pPr>
        <w:numPr>
          <w:ilvl w:val="0"/>
          <w:numId w:val="0"/>
        </w:numPr>
        <w:ind w:firstLineChars="150" w:firstLine="315"/>
      </w:pPr>
      <w:r w:rsidRPr="00DB142A">
        <w:rPr>
          <w:rFonts w:hint="eastAsia"/>
        </w:rPr>
        <w:t>按</w:t>
      </w:r>
      <w:r w:rsidRPr="00DB142A">
        <w:t xml:space="preserve">GB /T </w:t>
      </w:r>
      <w:r>
        <w:t>14233.1-2008</w:t>
      </w:r>
      <w:r w:rsidRPr="00DB142A">
        <w:rPr>
          <w:rFonts w:hint="eastAsia"/>
        </w:rPr>
        <w:t>中</w:t>
      </w:r>
      <w:r w:rsidRPr="00E95839">
        <w:t>5.5</w:t>
      </w:r>
      <w:r w:rsidRPr="00E95839">
        <w:rPr>
          <w:rFonts w:hint="eastAsia"/>
        </w:rPr>
        <w:t>规定</w:t>
      </w:r>
      <w:r w:rsidRPr="00DB142A">
        <w:rPr>
          <w:rFonts w:hint="eastAsia"/>
        </w:rPr>
        <w:t>进行，应符合</w:t>
      </w:r>
      <w:smartTag w:uri="urn:schemas-microsoft-com:office:smarttags" w:element="chsdate">
        <w:smartTagPr>
          <w:attr w:name="IsROCDate" w:val="False"/>
          <w:attr w:name="IsLunarDate" w:val="False"/>
          <w:attr w:name="Day" w:val="30"/>
          <w:attr w:name="Month" w:val="12"/>
          <w:attr w:name="Year" w:val="1899"/>
        </w:smartTagPr>
        <w:r w:rsidRPr="00DB142A">
          <w:t>5.4.4</w:t>
        </w:r>
      </w:smartTag>
      <w:r w:rsidRPr="00DB142A">
        <w:rPr>
          <w:rFonts w:hint="eastAsia"/>
        </w:rPr>
        <w:t>的要求。</w:t>
      </w:r>
    </w:p>
    <w:p w:rsidR="00D20F07" w:rsidRPr="00DB142A" w:rsidRDefault="00D20F07" w:rsidP="00B76C1D">
      <w:pPr>
        <w:numPr>
          <w:ilvl w:val="0"/>
          <w:numId w:val="0"/>
        </w:numPr>
      </w:pPr>
      <w:smartTag w:uri="urn:schemas-microsoft-com:office:smarttags" w:element="chsdate">
        <w:smartTagPr>
          <w:attr w:name="IsROCDate" w:val="False"/>
          <w:attr w:name="IsLunarDate" w:val="False"/>
          <w:attr w:name="Day" w:val="30"/>
          <w:attr w:name="Month" w:val="12"/>
          <w:attr w:name="Year" w:val="1899"/>
        </w:smartTagPr>
        <w:r w:rsidRPr="00406EE6">
          <w:rPr>
            <w:rFonts w:ascii="黑体" w:eastAsia="黑体"/>
            <w:kern w:val="0"/>
            <w:szCs w:val="20"/>
          </w:rPr>
          <w:t>6.4.6</w:t>
        </w:r>
      </w:smartTag>
      <w:r w:rsidRPr="00406EE6">
        <w:rPr>
          <w:rFonts w:ascii="黑体" w:eastAsia="黑体" w:hint="eastAsia"/>
          <w:kern w:val="0"/>
          <w:szCs w:val="20"/>
        </w:rPr>
        <w:t>紫外吸光度</w:t>
      </w:r>
    </w:p>
    <w:p w:rsidR="00D20F07" w:rsidRPr="00DB142A" w:rsidRDefault="00D20F07" w:rsidP="00B76C1D">
      <w:pPr>
        <w:numPr>
          <w:ilvl w:val="0"/>
          <w:numId w:val="0"/>
        </w:numPr>
        <w:ind w:firstLineChars="150" w:firstLine="315"/>
      </w:pPr>
      <w:r w:rsidRPr="00676C75">
        <w:rPr>
          <w:rFonts w:hint="eastAsia"/>
        </w:rPr>
        <w:t>在</w:t>
      </w:r>
      <w:r w:rsidRPr="00676C75">
        <w:rPr>
          <w:szCs w:val="21"/>
        </w:rPr>
        <w:t>250n</w:t>
      </w:r>
      <w:r w:rsidRPr="005F67B9">
        <w:rPr>
          <w:rFonts w:ascii="宋体" w:hAnsi="宋体"/>
          <w:szCs w:val="21"/>
        </w:rPr>
        <w:t>m</w:t>
      </w:r>
      <w:r>
        <w:rPr>
          <w:rFonts w:ascii="宋体" w:hAnsi="宋体" w:hint="eastAsia"/>
          <w:szCs w:val="21"/>
        </w:rPr>
        <w:t>～</w:t>
      </w:r>
      <w:r w:rsidRPr="00676C75">
        <w:rPr>
          <w:szCs w:val="21"/>
        </w:rPr>
        <w:t>320nm</w:t>
      </w:r>
      <w:r w:rsidRPr="00676C75">
        <w:rPr>
          <w:rFonts w:hint="eastAsia"/>
        </w:rPr>
        <w:t>波长范围内</w:t>
      </w:r>
      <w:r w:rsidRPr="00DB142A">
        <w:rPr>
          <w:rFonts w:hint="eastAsia"/>
        </w:rPr>
        <w:t>按</w:t>
      </w:r>
      <w:r>
        <w:t>GB /T 14233.1-2008</w:t>
      </w:r>
      <w:r w:rsidRPr="00DB142A">
        <w:rPr>
          <w:rFonts w:hint="eastAsia"/>
        </w:rPr>
        <w:t>中</w:t>
      </w:r>
      <w:r>
        <w:t>5.7</w:t>
      </w:r>
      <w:r w:rsidRPr="00DB142A">
        <w:rPr>
          <w:rFonts w:hint="eastAsia"/>
        </w:rPr>
        <w:t>规定进行</w:t>
      </w:r>
      <w:r w:rsidRPr="00676C75">
        <w:rPr>
          <w:rFonts w:hint="eastAsia"/>
        </w:rPr>
        <w:t>检测</w:t>
      </w:r>
      <w:r w:rsidRPr="00DB142A">
        <w:rPr>
          <w:rFonts w:hint="eastAsia"/>
        </w:rPr>
        <w:t>，应符合</w:t>
      </w:r>
      <w:smartTag w:uri="urn:schemas-microsoft-com:office:smarttags" w:element="chsdate">
        <w:smartTagPr>
          <w:attr w:name="IsROCDate" w:val="False"/>
          <w:attr w:name="IsLunarDate" w:val="False"/>
          <w:attr w:name="Day" w:val="30"/>
          <w:attr w:name="Month" w:val="12"/>
          <w:attr w:name="Year" w:val="1899"/>
        </w:smartTagPr>
        <w:r w:rsidRPr="00DB142A">
          <w:t>5.4.5</w:t>
        </w:r>
      </w:smartTag>
      <w:r w:rsidRPr="00DB142A">
        <w:rPr>
          <w:rFonts w:hint="eastAsia"/>
        </w:rPr>
        <w:t>的要求。</w:t>
      </w:r>
    </w:p>
    <w:p w:rsidR="00D20F07" w:rsidRPr="00DB142A" w:rsidRDefault="00D20F07" w:rsidP="00B76C1D">
      <w:pPr>
        <w:numPr>
          <w:ilvl w:val="0"/>
          <w:numId w:val="0"/>
        </w:numPr>
      </w:pPr>
      <w:r w:rsidRPr="00406EE6">
        <w:rPr>
          <w:rFonts w:ascii="黑体" w:eastAsia="黑体"/>
          <w:kern w:val="0"/>
          <w:szCs w:val="20"/>
        </w:rPr>
        <w:t xml:space="preserve">6.5 </w:t>
      </w:r>
      <w:r w:rsidRPr="00406EE6">
        <w:rPr>
          <w:rFonts w:ascii="黑体" w:eastAsia="黑体" w:hint="eastAsia"/>
          <w:kern w:val="0"/>
          <w:szCs w:val="20"/>
        </w:rPr>
        <w:t>生物性能</w:t>
      </w:r>
    </w:p>
    <w:p w:rsidR="00D20F07" w:rsidRPr="00406EE6" w:rsidRDefault="00D20F07" w:rsidP="00B76C1D">
      <w:pPr>
        <w:numPr>
          <w:ilvl w:val="0"/>
          <w:numId w:val="0"/>
        </w:numPr>
        <w:rPr>
          <w:rFonts w:ascii="黑体" w:eastAsia="黑体"/>
          <w:kern w:val="0"/>
          <w:szCs w:val="20"/>
        </w:rPr>
      </w:pPr>
      <w:smartTag w:uri="urn:schemas-microsoft-com:office:smarttags" w:element="chsdate">
        <w:smartTagPr>
          <w:attr w:name="IsROCDate" w:val="False"/>
          <w:attr w:name="IsLunarDate" w:val="False"/>
          <w:attr w:name="Day" w:val="30"/>
          <w:attr w:name="Month" w:val="12"/>
          <w:attr w:name="Year" w:val="1899"/>
        </w:smartTagPr>
        <w:r w:rsidRPr="00406EE6">
          <w:rPr>
            <w:rFonts w:ascii="黑体" w:eastAsia="黑体"/>
            <w:kern w:val="0"/>
            <w:szCs w:val="20"/>
          </w:rPr>
          <w:t>6.5.1</w:t>
        </w:r>
      </w:smartTag>
      <w:r w:rsidRPr="00406EE6">
        <w:rPr>
          <w:rFonts w:ascii="黑体" w:eastAsia="黑体" w:hint="eastAsia"/>
          <w:kern w:val="0"/>
          <w:szCs w:val="20"/>
        </w:rPr>
        <w:t>生物学评价</w:t>
      </w:r>
    </w:p>
    <w:p w:rsidR="00D20F07" w:rsidRPr="00DB142A" w:rsidRDefault="00D20F07" w:rsidP="00B76C1D">
      <w:pPr>
        <w:numPr>
          <w:ilvl w:val="0"/>
          <w:numId w:val="0"/>
        </w:numPr>
        <w:ind w:firstLineChars="150" w:firstLine="315"/>
      </w:pPr>
      <w:r w:rsidRPr="00DB142A">
        <w:rPr>
          <w:rFonts w:hint="eastAsia"/>
        </w:rPr>
        <w:t>企业产品注册时应按</w:t>
      </w:r>
      <w:r w:rsidRPr="00DB142A">
        <w:t>GB/T16886.1</w:t>
      </w:r>
      <w:r w:rsidRPr="00DB142A">
        <w:rPr>
          <w:rFonts w:hint="eastAsia"/>
        </w:rPr>
        <w:t>的规定内容进行生物学性能评价。</w:t>
      </w:r>
      <w:r w:rsidRPr="002336B4">
        <w:rPr>
          <w:rFonts w:hint="eastAsia"/>
        </w:rPr>
        <w:t>应进行</w:t>
      </w:r>
      <w:r>
        <w:rPr>
          <w:rFonts w:hint="eastAsia"/>
        </w:rPr>
        <w:t>以下试验</w:t>
      </w:r>
      <w:r w:rsidRPr="002336B4">
        <w:rPr>
          <w:rFonts w:hint="eastAsia"/>
        </w:rPr>
        <w:t>：</w:t>
      </w:r>
    </w:p>
    <w:p w:rsidR="00D20F07" w:rsidRPr="006479AF" w:rsidRDefault="00D20F07" w:rsidP="00420237">
      <w:pPr>
        <w:numPr>
          <w:ilvl w:val="0"/>
          <w:numId w:val="0"/>
        </w:numPr>
      </w:pPr>
      <w:smartTag w:uri="urn:schemas-microsoft-com:office:smarttags" w:element="chsdate">
        <w:smartTagPr>
          <w:attr w:name="IsROCDate" w:val="False"/>
          <w:attr w:name="IsLunarDate" w:val="False"/>
          <w:attr w:name="Day" w:val="30"/>
          <w:attr w:name="Month" w:val="12"/>
          <w:attr w:name="Year" w:val="1899"/>
        </w:smartTagPr>
        <w:r w:rsidRPr="00DB142A">
          <w:t>6.5.1</w:t>
        </w:r>
      </w:smartTag>
      <w:r w:rsidRPr="00DB142A">
        <w:t xml:space="preserve">.1 </w:t>
      </w:r>
      <w:r w:rsidRPr="00DB142A">
        <w:rPr>
          <w:rFonts w:hint="eastAsia"/>
        </w:rPr>
        <w:t>细胞毒性，</w:t>
      </w:r>
      <w:r w:rsidRPr="006479AF">
        <w:rPr>
          <w:rFonts w:hint="eastAsia"/>
        </w:rPr>
        <w:t>按</w:t>
      </w:r>
      <w:r w:rsidRPr="006479AF">
        <w:t>GB/T16886.5</w:t>
      </w:r>
      <w:r w:rsidRPr="006479AF">
        <w:rPr>
          <w:rFonts w:hint="eastAsia"/>
        </w:rPr>
        <w:t>的规定进行，</w:t>
      </w:r>
      <w:r>
        <w:rPr>
          <w:rFonts w:hint="eastAsia"/>
        </w:rPr>
        <w:t>细胞毒性反应应不超过</w:t>
      </w:r>
      <w:r>
        <w:t>1</w:t>
      </w:r>
      <w:r w:rsidRPr="006479AF">
        <w:rPr>
          <w:rFonts w:hint="eastAsia"/>
        </w:rPr>
        <w:t>。</w:t>
      </w:r>
    </w:p>
    <w:p w:rsidR="00D20F07" w:rsidRPr="006479AF" w:rsidRDefault="00D20F07" w:rsidP="00420237">
      <w:pPr>
        <w:numPr>
          <w:ilvl w:val="0"/>
          <w:numId w:val="0"/>
        </w:numPr>
      </w:pPr>
      <w:smartTag w:uri="urn:schemas-microsoft-com:office:smarttags" w:element="chsdate">
        <w:smartTagPr>
          <w:attr w:name="IsROCDate" w:val="False"/>
          <w:attr w:name="IsLunarDate" w:val="False"/>
          <w:attr w:name="Day" w:val="30"/>
          <w:attr w:name="Month" w:val="12"/>
          <w:attr w:name="Year" w:val="1899"/>
        </w:smartTagPr>
        <w:r w:rsidRPr="006479AF">
          <w:t>6.5.1</w:t>
        </w:r>
      </w:smartTag>
      <w:r w:rsidRPr="006479AF">
        <w:t xml:space="preserve">.2 </w:t>
      </w:r>
      <w:r w:rsidRPr="006479AF">
        <w:rPr>
          <w:rFonts w:hint="eastAsia"/>
        </w:rPr>
        <w:t>皮内刺激，按</w:t>
      </w:r>
      <w:r w:rsidRPr="006479AF">
        <w:t>GB/T16886.10</w:t>
      </w:r>
      <w:r w:rsidRPr="006479AF">
        <w:rPr>
          <w:rFonts w:hint="eastAsia"/>
        </w:rPr>
        <w:t>的规定进行，</w:t>
      </w:r>
      <w:r>
        <w:rPr>
          <w:rFonts w:hint="eastAsia"/>
        </w:rPr>
        <w:t>样品与空白对照计分</w:t>
      </w:r>
      <w:r w:rsidRPr="006479AF">
        <w:rPr>
          <w:rFonts w:hint="eastAsia"/>
        </w:rPr>
        <w:t>之差不超过</w:t>
      </w:r>
      <w:r w:rsidRPr="006479AF">
        <w:t>1.0</w:t>
      </w:r>
      <w:r w:rsidRPr="006479AF">
        <w:rPr>
          <w:rFonts w:hint="eastAsia"/>
        </w:rPr>
        <w:t>。</w:t>
      </w:r>
    </w:p>
    <w:p w:rsidR="00D20F07" w:rsidRPr="00DB142A" w:rsidRDefault="00D20F07" w:rsidP="00420237">
      <w:pPr>
        <w:numPr>
          <w:ilvl w:val="0"/>
          <w:numId w:val="0"/>
        </w:numPr>
      </w:pPr>
      <w:smartTag w:uri="urn:schemas-microsoft-com:office:smarttags" w:element="chsdate">
        <w:smartTagPr>
          <w:attr w:name="IsROCDate" w:val="False"/>
          <w:attr w:name="IsLunarDate" w:val="False"/>
          <w:attr w:name="Day" w:val="30"/>
          <w:attr w:name="Month" w:val="12"/>
          <w:attr w:name="Year" w:val="1899"/>
        </w:smartTagPr>
        <w:r w:rsidRPr="006479AF">
          <w:t>6.5.1</w:t>
        </w:r>
      </w:smartTag>
      <w:r w:rsidRPr="006479AF">
        <w:t xml:space="preserve">.3 </w:t>
      </w:r>
      <w:r w:rsidRPr="006479AF">
        <w:rPr>
          <w:rFonts w:hint="eastAsia"/>
        </w:rPr>
        <w:t>致敏试验，按</w:t>
      </w:r>
      <w:r w:rsidRPr="006479AF">
        <w:t>GB/T16886.10</w:t>
      </w:r>
      <w:r w:rsidRPr="006479AF">
        <w:rPr>
          <w:rFonts w:hint="eastAsia"/>
        </w:rPr>
        <w:t>的规定</w:t>
      </w:r>
      <w:r w:rsidRPr="00DB142A">
        <w:rPr>
          <w:rFonts w:hint="eastAsia"/>
        </w:rPr>
        <w:t>进行，应无致敏</w:t>
      </w:r>
      <w:r>
        <w:rPr>
          <w:rFonts w:hint="eastAsia"/>
        </w:rPr>
        <w:t>反应</w:t>
      </w:r>
      <w:r w:rsidRPr="00DB142A">
        <w:rPr>
          <w:rFonts w:hint="eastAsia"/>
        </w:rPr>
        <w:t>。</w:t>
      </w:r>
    </w:p>
    <w:p w:rsidR="00D20F07" w:rsidRPr="00DB142A" w:rsidRDefault="00D20F07" w:rsidP="00420237">
      <w:pPr>
        <w:numPr>
          <w:ilvl w:val="0"/>
          <w:numId w:val="0"/>
        </w:numPr>
      </w:pPr>
      <w:smartTag w:uri="urn:schemas-microsoft-com:office:smarttags" w:element="chsdate">
        <w:smartTagPr>
          <w:attr w:name="IsROCDate" w:val="False"/>
          <w:attr w:name="IsLunarDate" w:val="False"/>
          <w:attr w:name="Day" w:val="30"/>
          <w:attr w:name="Month" w:val="12"/>
          <w:attr w:name="Year" w:val="1899"/>
        </w:smartTagPr>
        <w:r w:rsidRPr="00DB142A">
          <w:t>6.5.1</w:t>
        </w:r>
      </w:smartTag>
      <w:r w:rsidRPr="00DB142A">
        <w:t xml:space="preserve">.4 </w:t>
      </w:r>
      <w:r w:rsidRPr="00DB142A">
        <w:rPr>
          <w:rFonts w:hint="eastAsia"/>
        </w:rPr>
        <w:t>急性毒性试验</w:t>
      </w:r>
      <w:r w:rsidRPr="006479AF">
        <w:rPr>
          <w:rFonts w:hint="eastAsia"/>
        </w:rPr>
        <w:t>，按</w:t>
      </w:r>
      <w:r w:rsidRPr="006479AF">
        <w:t>GB/T16886.11</w:t>
      </w:r>
      <w:r w:rsidRPr="00DB142A">
        <w:rPr>
          <w:rFonts w:hint="eastAsia"/>
        </w:rPr>
        <w:t>的规定进行，应无急性全身毒性反应</w:t>
      </w:r>
      <w:r>
        <w:rPr>
          <w:rFonts w:hint="eastAsia"/>
        </w:rPr>
        <w:t>。</w:t>
      </w:r>
    </w:p>
    <w:p w:rsidR="00D20F07" w:rsidRPr="00866B44" w:rsidRDefault="00D20F07" w:rsidP="00420237">
      <w:pPr>
        <w:numPr>
          <w:ilvl w:val="0"/>
          <w:numId w:val="0"/>
        </w:numPr>
        <w:rPr>
          <w:color w:val="008000"/>
        </w:rPr>
      </w:pPr>
      <w:smartTag w:uri="urn:schemas-microsoft-com:office:smarttags" w:element="chsdate">
        <w:smartTagPr>
          <w:attr w:name="IsROCDate" w:val="False"/>
          <w:attr w:name="IsLunarDate" w:val="False"/>
          <w:attr w:name="Day" w:val="30"/>
          <w:attr w:name="Month" w:val="12"/>
          <w:attr w:name="Year" w:val="1899"/>
        </w:smartTagPr>
        <w:r w:rsidRPr="00DB142A">
          <w:t>6.5.1</w:t>
        </w:r>
      </w:smartTag>
      <w:r w:rsidRPr="00DB142A">
        <w:t xml:space="preserve">.5 </w:t>
      </w:r>
      <w:r w:rsidRPr="00DB142A">
        <w:rPr>
          <w:rFonts w:hint="eastAsia"/>
        </w:rPr>
        <w:t>血液相容性</w:t>
      </w:r>
    </w:p>
    <w:p w:rsidR="00D20F07" w:rsidRPr="000562C7" w:rsidRDefault="00D20F07" w:rsidP="00420237">
      <w:pPr>
        <w:numPr>
          <w:ilvl w:val="0"/>
          <w:numId w:val="0"/>
        </w:numPr>
      </w:pPr>
      <w:smartTag w:uri="urn:schemas-microsoft-com:office:smarttags" w:element="chsdate">
        <w:smartTagPr>
          <w:attr w:name="IsROCDate" w:val="False"/>
          <w:attr w:name="IsLunarDate" w:val="False"/>
          <w:attr w:name="Day" w:val="30"/>
          <w:attr w:name="Month" w:val="12"/>
          <w:attr w:name="Year" w:val="1899"/>
        </w:smartTagPr>
        <w:r w:rsidRPr="007D57AA">
          <w:t>6.5.1</w:t>
        </w:r>
      </w:smartTag>
      <w:r w:rsidRPr="000562C7">
        <w:t>.5.1</w:t>
      </w:r>
      <w:r w:rsidRPr="000562C7">
        <w:rPr>
          <w:rFonts w:hint="eastAsia"/>
        </w:rPr>
        <w:t>凝血试验：按</w:t>
      </w:r>
      <w:r w:rsidRPr="000562C7">
        <w:t xml:space="preserve">GB/T 16886.4 </w:t>
      </w:r>
      <w:r w:rsidRPr="000562C7">
        <w:rPr>
          <w:rFonts w:hint="eastAsia"/>
        </w:rPr>
        <w:t>中的规定进行试验，结果与对照组相比在统计学上无显著差异</w:t>
      </w:r>
      <w:r w:rsidR="00F11741" w:rsidRPr="000562C7">
        <w:rPr>
          <w:rFonts w:hint="eastAsia"/>
        </w:rPr>
        <w:t>或优于对照组</w:t>
      </w:r>
      <w:r w:rsidRPr="000562C7">
        <w:rPr>
          <w:rFonts w:hint="eastAsia"/>
        </w:rPr>
        <w:t>。</w:t>
      </w:r>
    </w:p>
    <w:p w:rsidR="00D20F07" w:rsidRPr="000562C7" w:rsidRDefault="00D20F07" w:rsidP="00420237">
      <w:pPr>
        <w:numPr>
          <w:ilvl w:val="0"/>
          <w:numId w:val="0"/>
        </w:numPr>
      </w:pPr>
      <w:smartTag w:uri="urn:schemas-microsoft-com:office:smarttags" w:element="chsdate">
        <w:smartTagPr>
          <w:attr w:name="IsROCDate" w:val="False"/>
          <w:attr w:name="IsLunarDate" w:val="False"/>
          <w:attr w:name="Day" w:val="30"/>
          <w:attr w:name="Month" w:val="12"/>
          <w:attr w:name="Year" w:val="1899"/>
        </w:smartTagPr>
        <w:r w:rsidRPr="000562C7">
          <w:t>6.5.1</w:t>
        </w:r>
      </w:smartTag>
      <w:r w:rsidRPr="000562C7">
        <w:t>.5.2</w:t>
      </w:r>
      <w:r w:rsidRPr="000562C7">
        <w:rPr>
          <w:rFonts w:hint="eastAsia"/>
        </w:rPr>
        <w:t>血小板试验：按</w:t>
      </w:r>
      <w:r w:rsidRPr="000562C7">
        <w:t xml:space="preserve">GB/T 16886.4 </w:t>
      </w:r>
      <w:r w:rsidRPr="000562C7">
        <w:rPr>
          <w:rFonts w:hint="eastAsia"/>
        </w:rPr>
        <w:t>中的规定进行试验，结果与对照组相比在统计学上无显著差异</w:t>
      </w:r>
      <w:r w:rsidR="00F11741" w:rsidRPr="000562C7">
        <w:rPr>
          <w:rFonts w:hint="eastAsia"/>
        </w:rPr>
        <w:t>或优于对照组</w:t>
      </w:r>
      <w:r w:rsidRPr="000562C7">
        <w:rPr>
          <w:rFonts w:hint="eastAsia"/>
        </w:rPr>
        <w:t>。</w:t>
      </w:r>
    </w:p>
    <w:p w:rsidR="00D20F07" w:rsidRPr="007D57AA" w:rsidRDefault="00D20F07" w:rsidP="00420237">
      <w:pPr>
        <w:numPr>
          <w:ilvl w:val="0"/>
          <w:numId w:val="0"/>
        </w:numPr>
      </w:pPr>
      <w:smartTag w:uri="urn:schemas-microsoft-com:office:smarttags" w:element="chsdate">
        <w:smartTagPr>
          <w:attr w:name="IsROCDate" w:val="False"/>
          <w:attr w:name="IsLunarDate" w:val="False"/>
          <w:attr w:name="Day" w:val="30"/>
          <w:attr w:name="Month" w:val="12"/>
          <w:attr w:name="Year" w:val="1899"/>
        </w:smartTagPr>
        <w:r w:rsidRPr="000562C7">
          <w:t>6.5.1</w:t>
        </w:r>
      </w:smartTag>
      <w:r w:rsidRPr="000562C7">
        <w:t>.5.3</w:t>
      </w:r>
      <w:r w:rsidRPr="000562C7">
        <w:rPr>
          <w:rFonts w:hint="eastAsia"/>
        </w:rPr>
        <w:t>补体激活试验：按</w:t>
      </w:r>
      <w:r w:rsidRPr="000562C7">
        <w:t xml:space="preserve">GB/T 16886.4 </w:t>
      </w:r>
      <w:r w:rsidRPr="000562C7">
        <w:rPr>
          <w:rFonts w:hint="eastAsia"/>
        </w:rPr>
        <w:t>中的规定进行试验，结果与对照组相比在统计学上无显著差异</w:t>
      </w:r>
      <w:r w:rsidR="00F11741" w:rsidRPr="000562C7">
        <w:rPr>
          <w:rFonts w:hint="eastAsia"/>
        </w:rPr>
        <w:t>或优于对照组</w:t>
      </w:r>
      <w:r>
        <w:rPr>
          <w:rFonts w:hint="eastAsia"/>
        </w:rPr>
        <w:t>。</w:t>
      </w:r>
    </w:p>
    <w:p w:rsidR="00D20F07" w:rsidRPr="007D57AA" w:rsidRDefault="00D20F07" w:rsidP="00420237">
      <w:pPr>
        <w:numPr>
          <w:ilvl w:val="0"/>
          <w:numId w:val="0"/>
        </w:numPr>
      </w:pPr>
      <w:smartTag w:uri="urn:schemas-microsoft-com:office:smarttags" w:element="chsdate">
        <w:smartTagPr>
          <w:attr w:name="IsROCDate" w:val="False"/>
          <w:attr w:name="IsLunarDate" w:val="False"/>
          <w:attr w:name="Day" w:val="30"/>
          <w:attr w:name="Month" w:val="12"/>
          <w:attr w:name="Year" w:val="1899"/>
        </w:smartTagPr>
        <w:r w:rsidRPr="007D57AA">
          <w:t>6.5.1</w:t>
        </w:r>
      </w:smartTag>
      <w:r w:rsidRPr="007D57AA">
        <w:t>.5.4</w:t>
      </w:r>
      <w:r w:rsidRPr="007D57AA">
        <w:rPr>
          <w:rFonts w:hint="eastAsia"/>
        </w:rPr>
        <w:t>血液学：按</w:t>
      </w:r>
      <w:r w:rsidRPr="007D57AA">
        <w:t xml:space="preserve">GB/T 16886.4 </w:t>
      </w:r>
      <w:r>
        <w:rPr>
          <w:rFonts w:hint="eastAsia"/>
        </w:rPr>
        <w:t>中的规定进行试验，白细胞计数结果</w:t>
      </w:r>
      <w:r w:rsidRPr="007D57AA">
        <w:rPr>
          <w:rFonts w:hint="eastAsia"/>
        </w:rPr>
        <w:t>与对照</w:t>
      </w:r>
      <w:r>
        <w:rPr>
          <w:rFonts w:hint="eastAsia"/>
        </w:rPr>
        <w:t>组相比在统计学上</w:t>
      </w:r>
      <w:r w:rsidRPr="007D57AA">
        <w:rPr>
          <w:rFonts w:hint="eastAsia"/>
        </w:rPr>
        <w:t>无显著差异</w:t>
      </w:r>
      <w:r w:rsidR="00F11741" w:rsidRPr="00BF39A4">
        <w:rPr>
          <w:rFonts w:hint="eastAsia"/>
        </w:rPr>
        <w:t>或优于对照组</w:t>
      </w:r>
      <w:r w:rsidRPr="007D57AA">
        <w:rPr>
          <w:rFonts w:hint="eastAsia"/>
        </w:rPr>
        <w:t>，溶血率应≤</w:t>
      </w:r>
      <w:r w:rsidRPr="007D57AA">
        <w:t>5</w:t>
      </w:r>
      <w:r w:rsidRPr="007D57AA">
        <w:rPr>
          <w:rFonts w:hint="eastAsia"/>
        </w:rPr>
        <w:t>％</w:t>
      </w:r>
      <w:r>
        <w:rPr>
          <w:rFonts w:hint="eastAsia"/>
        </w:rPr>
        <w:t>。</w:t>
      </w:r>
    </w:p>
    <w:p w:rsidR="00D20F07" w:rsidRPr="00DB142A" w:rsidRDefault="00D20F07" w:rsidP="00420237">
      <w:pPr>
        <w:numPr>
          <w:ilvl w:val="0"/>
          <w:numId w:val="0"/>
        </w:numPr>
      </w:pPr>
      <w:smartTag w:uri="urn:schemas-microsoft-com:office:smarttags" w:element="chsdate">
        <w:smartTagPr>
          <w:attr w:name="IsROCDate" w:val="False"/>
          <w:attr w:name="IsLunarDate" w:val="False"/>
          <w:attr w:name="Day" w:val="30"/>
          <w:attr w:name="Month" w:val="12"/>
          <w:attr w:name="Year" w:val="1899"/>
        </w:smartTagPr>
        <w:r w:rsidRPr="007D57AA">
          <w:t>6.5.1</w:t>
        </w:r>
      </w:smartTag>
      <w:r w:rsidRPr="007D57AA">
        <w:t>.5.5</w:t>
      </w:r>
      <w:r w:rsidRPr="007D57AA">
        <w:rPr>
          <w:rFonts w:hint="eastAsia"/>
        </w:rPr>
        <w:t>血栓形成：按</w:t>
      </w:r>
      <w:r w:rsidRPr="007D57AA">
        <w:t xml:space="preserve">GB/T 16886.4 </w:t>
      </w:r>
      <w:r w:rsidRPr="007D57AA">
        <w:rPr>
          <w:rFonts w:hint="eastAsia"/>
        </w:rPr>
        <w:t>中的规定进行试验，</w:t>
      </w:r>
      <w:r>
        <w:rPr>
          <w:rFonts w:hint="eastAsia"/>
        </w:rPr>
        <w:t>结果</w:t>
      </w:r>
      <w:r w:rsidRPr="000562C7">
        <w:rPr>
          <w:rFonts w:hint="eastAsia"/>
        </w:rPr>
        <w:t>与对照组相比在统计学上无显著差异</w:t>
      </w:r>
      <w:r w:rsidR="00F11741" w:rsidRPr="000562C7">
        <w:rPr>
          <w:rFonts w:hint="eastAsia"/>
        </w:rPr>
        <w:t>或优于对照组</w:t>
      </w:r>
      <w:r w:rsidRPr="000562C7">
        <w:rPr>
          <w:rFonts w:hint="eastAsia"/>
        </w:rPr>
        <w:t>。</w:t>
      </w:r>
    </w:p>
    <w:p w:rsidR="00D20F07" w:rsidRPr="00DB142A" w:rsidRDefault="00D20F07" w:rsidP="00B76C1D">
      <w:pPr>
        <w:numPr>
          <w:ilvl w:val="0"/>
          <w:numId w:val="0"/>
        </w:numPr>
      </w:pPr>
      <w:r w:rsidRPr="00406EE6">
        <w:rPr>
          <w:rFonts w:ascii="黑体" w:eastAsia="黑体"/>
          <w:kern w:val="0"/>
          <w:szCs w:val="20"/>
        </w:rPr>
        <w:t>6.</w:t>
      </w:r>
      <w:r w:rsidR="00435F17">
        <w:rPr>
          <w:rFonts w:ascii="黑体" w:eastAsia="黑体" w:hint="eastAsia"/>
          <w:kern w:val="0"/>
          <w:szCs w:val="20"/>
        </w:rPr>
        <w:t>6</w:t>
      </w:r>
      <w:r w:rsidRPr="00406EE6">
        <w:rPr>
          <w:rFonts w:ascii="黑体" w:eastAsia="黑体" w:hint="eastAsia"/>
          <w:kern w:val="0"/>
          <w:szCs w:val="20"/>
        </w:rPr>
        <w:t>无菌</w:t>
      </w:r>
    </w:p>
    <w:p w:rsidR="00D20F07" w:rsidRDefault="00D20F07" w:rsidP="00B76C1D">
      <w:pPr>
        <w:numPr>
          <w:ilvl w:val="0"/>
          <w:numId w:val="0"/>
        </w:numPr>
        <w:ind w:firstLineChars="150" w:firstLine="315"/>
        <w:rPr>
          <w:color w:val="0000FF"/>
        </w:rPr>
      </w:pPr>
      <w:r w:rsidRPr="00DB142A">
        <w:rPr>
          <w:rFonts w:hint="eastAsia"/>
        </w:rPr>
        <w:t>灌流器</w:t>
      </w:r>
      <w:r w:rsidRPr="009601AE">
        <w:rPr>
          <w:rFonts w:hint="eastAsia"/>
        </w:rPr>
        <w:t>应经过一确</w:t>
      </w:r>
      <w:r w:rsidRPr="00DB142A">
        <w:rPr>
          <w:rFonts w:hint="eastAsia"/>
        </w:rPr>
        <w:t>认过的灭菌过程使其无菌</w:t>
      </w:r>
      <w:r w:rsidRPr="002147A6">
        <w:rPr>
          <w:rFonts w:hint="eastAsia"/>
        </w:rPr>
        <w:t>。</w:t>
      </w:r>
    </w:p>
    <w:p w:rsidR="00D20F07" w:rsidRPr="009601AE" w:rsidRDefault="00D20F07" w:rsidP="00B76C1D">
      <w:pPr>
        <w:numPr>
          <w:ilvl w:val="0"/>
          <w:numId w:val="0"/>
        </w:numPr>
        <w:ind w:firstLineChars="250" w:firstLine="450"/>
        <w:rPr>
          <w:sz w:val="18"/>
          <w:szCs w:val="18"/>
        </w:rPr>
      </w:pPr>
      <w:r w:rsidRPr="00FB0F0B">
        <w:rPr>
          <w:rFonts w:ascii="黑体" w:eastAsia="黑体" w:hAnsi="黑体" w:hint="eastAsia"/>
          <w:sz w:val="18"/>
          <w:szCs w:val="18"/>
        </w:rPr>
        <w:t>注：</w:t>
      </w:r>
      <w:r w:rsidRPr="00236DCB">
        <w:rPr>
          <w:rFonts w:hint="eastAsia"/>
          <w:sz w:val="18"/>
          <w:szCs w:val="18"/>
        </w:rPr>
        <w:t>中华人民共和国药典</w:t>
      </w:r>
      <w:r w:rsidRPr="009601AE">
        <w:rPr>
          <w:rFonts w:hint="eastAsia"/>
          <w:sz w:val="18"/>
          <w:szCs w:val="18"/>
        </w:rPr>
        <w:t>规定了无菌试验方法，但该方法不能用于证实灭菌批的灭菌效果。</w:t>
      </w:r>
    </w:p>
    <w:p w:rsidR="00D20F07" w:rsidRPr="00DB142A" w:rsidRDefault="00D20F07" w:rsidP="00B76C1D">
      <w:pPr>
        <w:numPr>
          <w:ilvl w:val="0"/>
          <w:numId w:val="0"/>
        </w:numPr>
      </w:pPr>
      <w:r w:rsidRPr="00406EE6">
        <w:rPr>
          <w:rFonts w:ascii="黑体" w:eastAsia="黑体"/>
          <w:kern w:val="0"/>
          <w:szCs w:val="20"/>
        </w:rPr>
        <w:t>6.</w:t>
      </w:r>
      <w:r w:rsidR="00435F17">
        <w:rPr>
          <w:rFonts w:ascii="黑体" w:eastAsia="黑体" w:hint="eastAsia"/>
          <w:kern w:val="0"/>
          <w:szCs w:val="20"/>
        </w:rPr>
        <w:t>7</w:t>
      </w:r>
      <w:r w:rsidRPr="00406EE6">
        <w:rPr>
          <w:rFonts w:ascii="黑体" w:eastAsia="黑体" w:hint="eastAsia"/>
          <w:kern w:val="0"/>
          <w:szCs w:val="20"/>
        </w:rPr>
        <w:t>热原</w:t>
      </w:r>
    </w:p>
    <w:p w:rsidR="00D20F07" w:rsidRDefault="00D20F07" w:rsidP="00236DCB">
      <w:pPr>
        <w:numPr>
          <w:ilvl w:val="0"/>
          <w:numId w:val="0"/>
        </w:numPr>
        <w:ind w:firstLineChars="150" w:firstLine="315"/>
      </w:pPr>
      <w:r w:rsidRPr="002C1E79">
        <w:rPr>
          <w:rFonts w:hint="eastAsia"/>
        </w:rPr>
        <w:t>热原试验应按</w:t>
      </w:r>
      <w:r>
        <w:rPr>
          <w:rFonts w:hint="eastAsia"/>
        </w:rPr>
        <w:t>中华人民共和国</w:t>
      </w:r>
      <w:r w:rsidRPr="002C1E79">
        <w:rPr>
          <w:rFonts w:hint="eastAsia"/>
        </w:rPr>
        <w:t>药典</w:t>
      </w:r>
      <w:r w:rsidR="0073071F">
        <w:rPr>
          <w:rFonts w:hint="eastAsia"/>
        </w:rPr>
        <w:t>(</w:t>
      </w:r>
      <w:r w:rsidR="0073071F">
        <w:t>2015</w:t>
      </w:r>
      <w:r w:rsidR="0073071F">
        <w:rPr>
          <w:rFonts w:hint="eastAsia"/>
        </w:rPr>
        <w:t>年版</w:t>
      </w:r>
      <w:r w:rsidR="0073071F">
        <w:rPr>
          <w:rFonts w:hint="eastAsia"/>
        </w:rPr>
        <w:t>)</w:t>
      </w:r>
      <w:r w:rsidRPr="002C1E79">
        <w:rPr>
          <w:rFonts w:hint="eastAsia"/>
        </w:rPr>
        <w:t>规定进行。</w:t>
      </w:r>
    </w:p>
    <w:p w:rsidR="00435F17" w:rsidRDefault="00435F17" w:rsidP="00435F17">
      <w:pPr>
        <w:numPr>
          <w:ilvl w:val="0"/>
          <w:numId w:val="0"/>
        </w:numPr>
        <w:rPr>
          <w:rFonts w:ascii="宋体" w:hAnsi="宋体"/>
        </w:rPr>
      </w:pPr>
      <w:r w:rsidRPr="00435F17">
        <w:rPr>
          <w:rFonts w:ascii="黑体" w:eastAsia="黑体" w:hint="eastAsia"/>
          <w:kern w:val="0"/>
          <w:szCs w:val="20"/>
        </w:rPr>
        <w:t>6.8</w:t>
      </w:r>
      <w:r w:rsidR="001133A4">
        <w:rPr>
          <w:rFonts w:ascii="宋体" w:hAnsi="宋体" w:hint="eastAsia"/>
        </w:rPr>
        <w:t>内毒素含量</w:t>
      </w:r>
    </w:p>
    <w:p w:rsidR="001133A4" w:rsidRPr="000A75E9" w:rsidRDefault="001133A4" w:rsidP="00344A16">
      <w:pPr>
        <w:pStyle w:val="afd"/>
        <w:ind w:firstLineChars="95" w:firstLine="199"/>
      </w:pPr>
      <w:r w:rsidRPr="000A75E9">
        <w:rPr>
          <w:rFonts w:hint="eastAsia"/>
        </w:rPr>
        <w:t xml:space="preserve"> 取灌流器内液体</w:t>
      </w:r>
      <w:r w:rsidRPr="000A75E9">
        <w:rPr>
          <w:rFonts w:hAnsi="宋体" w:hint="eastAsia"/>
        </w:rPr>
        <w:t>,</w:t>
      </w:r>
      <w:r w:rsidRPr="000A75E9">
        <w:rPr>
          <w:rFonts w:hint="eastAsia"/>
        </w:rPr>
        <w:t>按《中华人民共和国药典》（2015年版）方法检查，结果应符合</w:t>
      </w:r>
      <w:r w:rsidR="00C76229" w:rsidRPr="000A75E9">
        <w:rPr>
          <w:rFonts w:hint="eastAsia"/>
        </w:rPr>
        <w:t>5.8</w:t>
      </w:r>
      <w:r w:rsidRPr="000A75E9">
        <w:rPr>
          <w:rFonts w:hint="eastAsia"/>
        </w:rPr>
        <w:t>的要求。</w:t>
      </w:r>
    </w:p>
    <w:p w:rsidR="00073A4F" w:rsidRDefault="00D20F07" w:rsidP="00073A4F">
      <w:pPr>
        <w:numPr>
          <w:ilvl w:val="0"/>
          <w:numId w:val="0"/>
        </w:numPr>
      </w:pPr>
      <w:r w:rsidRPr="00406EE6">
        <w:rPr>
          <w:rFonts w:ascii="黑体" w:eastAsia="黑体"/>
          <w:kern w:val="0"/>
          <w:szCs w:val="20"/>
        </w:rPr>
        <w:t>6.</w:t>
      </w:r>
      <w:r w:rsidR="00435F17">
        <w:rPr>
          <w:rFonts w:ascii="黑体" w:eastAsia="黑体" w:hint="eastAsia"/>
          <w:kern w:val="0"/>
          <w:szCs w:val="20"/>
        </w:rPr>
        <w:t>9</w:t>
      </w:r>
      <w:r w:rsidRPr="00406EE6">
        <w:rPr>
          <w:rFonts w:ascii="黑体" w:eastAsia="黑体" w:hint="eastAsia"/>
          <w:kern w:val="0"/>
          <w:szCs w:val="20"/>
        </w:rPr>
        <w:t>密封性能</w:t>
      </w:r>
    </w:p>
    <w:p w:rsidR="000926EA" w:rsidRDefault="00D20F07" w:rsidP="00423BBE">
      <w:pPr>
        <w:numPr>
          <w:ilvl w:val="0"/>
          <w:numId w:val="0"/>
        </w:numPr>
        <w:ind w:firstLineChars="100" w:firstLine="210"/>
      </w:pPr>
      <w:r w:rsidRPr="00DD534A">
        <w:rPr>
          <w:rFonts w:hint="eastAsia"/>
        </w:rPr>
        <w:t>将灌流器采用加压空气（约</w:t>
      </w:r>
      <w:r w:rsidRPr="00DD534A">
        <w:t>50kPa</w:t>
      </w:r>
      <w:r w:rsidRPr="00DD534A">
        <w:rPr>
          <w:rFonts w:hint="eastAsia"/>
        </w:rPr>
        <w:t>）排空</w:t>
      </w:r>
      <w:r>
        <w:rPr>
          <w:rFonts w:hint="eastAsia"/>
        </w:rPr>
        <w:t>，</w:t>
      </w:r>
      <w:r w:rsidRPr="00DD534A">
        <w:rPr>
          <w:rFonts w:hint="eastAsia"/>
        </w:rPr>
        <w:t>灌流器一端密封，另一端施加气压</w:t>
      </w:r>
      <w:r w:rsidRPr="00DD534A">
        <w:t>100kPa</w:t>
      </w:r>
      <w:r w:rsidRPr="00DD534A">
        <w:rPr>
          <w:rFonts w:hint="eastAsia"/>
        </w:rPr>
        <w:t>，浸没至</w:t>
      </w:r>
      <w:r w:rsidRPr="00DD534A">
        <w:t>23</w:t>
      </w:r>
      <w:r w:rsidRPr="00DD534A">
        <w:rPr>
          <w:rFonts w:hint="eastAsia"/>
        </w:rPr>
        <w:t>℃±</w:t>
      </w:r>
      <w:r w:rsidRPr="00DD534A">
        <w:t>2</w:t>
      </w:r>
      <w:r w:rsidRPr="00DD534A">
        <w:rPr>
          <w:rFonts w:hint="eastAsia"/>
        </w:rPr>
        <w:t>℃</w:t>
      </w:r>
      <w:r>
        <w:rPr>
          <w:rFonts w:hint="eastAsia"/>
        </w:rPr>
        <w:t>的水中，</w:t>
      </w:r>
      <w:r w:rsidRPr="00DD534A">
        <w:rPr>
          <w:rFonts w:hint="eastAsia"/>
        </w:rPr>
        <w:t>观察</w:t>
      </w:r>
      <w:r w:rsidRPr="00DD534A">
        <w:t>10min</w:t>
      </w:r>
      <w:r w:rsidRPr="00DD534A">
        <w:rPr>
          <w:rFonts w:hint="eastAsia"/>
        </w:rPr>
        <w:t>，不得有泄漏的现象。</w:t>
      </w:r>
    </w:p>
    <w:p w:rsidR="00D20F07" w:rsidRDefault="00CA5FDF" w:rsidP="00B76C1D">
      <w:pPr>
        <w:numPr>
          <w:ilvl w:val="0"/>
          <w:numId w:val="0"/>
        </w:numPr>
        <w:rPr>
          <w:color w:val="008000"/>
        </w:rPr>
      </w:pPr>
      <w:r w:rsidRPr="00BF39A4">
        <w:rPr>
          <w:rFonts w:ascii="黑体" w:eastAsia="黑体" w:hint="eastAsia"/>
          <w:kern w:val="0"/>
          <w:szCs w:val="20"/>
        </w:rPr>
        <w:t>6.10</w:t>
      </w:r>
      <w:r w:rsidR="00D20F07" w:rsidRPr="00406EE6">
        <w:rPr>
          <w:rFonts w:ascii="黑体" w:eastAsia="黑体" w:hint="eastAsia"/>
          <w:kern w:val="0"/>
          <w:szCs w:val="20"/>
        </w:rPr>
        <w:t>吸附性能</w:t>
      </w:r>
    </w:p>
    <w:p w:rsidR="00D20F07" w:rsidRPr="00256969" w:rsidRDefault="00D20F07" w:rsidP="00920F87">
      <w:pPr>
        <w:numPr>
          <w:ilvl w:val="0"/>
          <w:numId w:val="0"/>
        </w:numPr>
        <w:spacing w:line="360" w:lineRule="auto"/>
        <w:ind w:firstLineChars="150" w:firstLine="315"/>
      </w:pPr>
      <w:r w:rsidRPr="00CE7BCF">
        <w:rPr>
          <w:rFonts w:hint="eastAsia"/>
        </w:rPr>
        <w:t>吸附性能的测定可用已取得注册证的诊断试剂盒及相关方法进行测定，也可用以下方法配制试剂进</w:t>
      </w:r>
      <w:r w:rsidRPr="00CE7BCF">
        <w:rPr>
          <w:rFonts w:hint="eastAsia"/>
        </w:rPr>
        <w:lastRenderedPageBreak/>
        <w:t>行测定</w:t>
      </w:r>
      <w:r w:rsidRPr="00256969">
        <w:rPr>
          <w:rFonts w:hint="eastAsia"/>
        </w:rPr>
        <w:t>。</w:t>
      </w:r>
    </w:p>
    <w:p w:rsidR="00D20F07" w:rsidRPr="00DB142A" w:rsidRDefault="00D20F07" w:rsidP="00920F87">
      <w:pPr>
        <w:numPr>
          <w:ilvl w:val="0"/>
          <w:numId w:val="0"/>
        </w:numPr>
        <w:spacing w:line="360" w:lineRule="auto"/>
      </w:pPr>
      <w:r w:rsidRPr="001D4987">
        <w:rPr>
          <w:rFonts w:ascii="黑体" w:eastAsia="黑体"/>
          <w:kern w:val="0"/>
          <w:szCs w:val="20"/>
        </w:rPr>
        <w:t>6.</w:t>
      </w:r>
      <w:r w:rsidR="00CA5FDF" w:rsidRPr="001D4987">
        <w:rPr>
          <w:rFonts w:ascii="黑体" w:eastAsia="黑体" w:hint="eastAsia"/>
          <w:kern w:val="0"/>
          <w:szCs w:val="20"/>
        </w:rPr>
        <w:t>10</w:t>
      </w:r>
      <w:r w:rsidRPr="001D4987">
        <w:rPr>
          <w:rFonts w:ascii="黑体" w:eastAsia="黑体"/>
          <w:kern w:val="0"/>
          <w:szCs w:val="20"/>
        </w:rPr>
        <w:t>.1</w:t>
      </w:r>
      <w:r w:rsidRPr="00406EE6">
        <w:rPr>
          <w:rFonts w:ascii="黑体" w:eastAsia="黑体" w:hint="eastAsia"/>
          <w:kern w:val="0"/>
          <w:szCs w:val="20"/>
        </w:rPr>
        <w:t>对戊巴比妥</w:t>
      </w:r>
      <w:r>
        <w:rPr>
          <w:rFonts w:ascii="黑体" w:eastAsia="黑体" w:hint="eastAsia"/>
          <w:kern w:val="0"/>
          <w:szCs w:val="20"/>
        </w:rPr>
        <w:t>钠</w:t>
      </w:r>
      <w:r w:rsidRPr="00406EE6">
        <w:rPr>
          <w:rFonts w:ascii="黑体" w:eastAsia="黑体" w:hint="eastAsia"/>
          <w:kern w:val="0"/>
          <w:szCs w:val="20"/>
        </w:rPr>
        <w:t>的吸附性能</w:t>
      </w:r>
    </w:p>
    <w:p w:rsidR="00D20F07" w:rsidRPr="00DB142A" w:rsidRDefault="00D20F07" w:rsidP="00C26C1E">
      <w:pPr>
        <w:numPr>
          <w:ilvl w:val="0"/>
          <w:numId w:val="0"/>
        </w:numPr>
        <w:spacing w:line="360" w:lineRule="auto"/>
        <w:ind w:firstLineChars="200" w:firstLine="420"/>
        <w:rPr>
          <w:snapToGrid w:val="0"/>
          <w:kern w:val="0"/>
          <w:szCs w:val="21"/>
        </w:rPr>
      </w:pPr>
      <w:r w:rsidRPr="00DB142A">
        <w:rPr>
          <w:rFonts w:hint="eastAsia"/>
          <w:snapToGrid w:val="0"/>
          <w:kern w:val="0"/>
          <w:szCs w:val="21"/>
        </w:rPr>
        <w:t>配制</w:t>
      </w:r>
      <w:r w:rsidRPr="00DB142A">
        <w:rPr>
          <w:snapToGrid w:val="0"/>
          <w:kern w:val="0"/>
          <w:szCs w:val="21"/>
        </w:rPr>
        <w:t>80mg/L</w:t>
      </w:r>
      <w:r w:rsidRPr="00DB142A">
        <w:rPr>
          <w:rFonts w:hint="eastAsia"/>
          <w:snapToGrid w:val="0"/>
          <w:kern w:val="0"/>
          <w:szCs w:val="21"/>
        </w:rPr>
        <w:t>浓度的戊巴比妥钠溶液，取</w:t>
      </w:r>
      <w:r w:rsidRPr="00DB142A">
        <w:rPr>
          <w:snapToGrid w:val="0"/>
          <w:kern w:val="0"/>
          <w:szCs w:val="21"/>
        </w:rPr>
        <w:t>25mL</w:t>
      </w:r>
      <w:r w:rsidRPr="00DB142A">
        <w:rPr>
          <w:rFonts w:hint="eastAsia"/>
          <w:snapToGrid w:val="0"/>
          <w:kern w:val="0"/>
          <w:szCs w:val="21"/>
        </w:rPr>
        <w:t>置于</w:t>
      </w:r>
      <w:r w:rsidRPr="00DB142A">
        <w:rPr>
          <w:snapToGrid w:val="0"/>
          <w:kern w:val="0"/>
          <w:szCs w:val="21"/>
        </w:rPr>
        <w:t>50mL</w:t>
      </w:r>
      <w:r w:rsidRPr="00DB142A">
        <w:rPr>
          <w:rFonts w:hint="eastAsia"/>
          <w:snapToGrid w:val="0"/>
          <w:kern w:val="0"/>
          <w:szCs w:val="21"/>
        </w:rPr>
        <w:t>具塞锥形瓶中</w:t>
      </w:r>
      <w:r>
        <w:rPr>
          <w:rFonts w:hint="eastAsia"/>
          <w:snapToGrid w:val="0"/>
          <w:kern w:val="0"/>
          <w:szCs w:val="21"/>
        </w:rPr>
        <w:t>，</w:t>
      </w:r>
      <w:r w:rsidRPr="00DB142A">
        <w:rPr>
          <w:rFonts w:hint="eastAsia"/>
          <w:snapToGrid w:val="0"/>
          <w:kern w:val="0"/>
          <w:szCs w:val="21"/>
        </w:rPr>
        <w:t>称取</w:t>
      </w:r>
      <w:smartTag w:uri="urn:schemas-microsoft-com:office:smarttags" w:element="chsdate">
        <w:smartTagPr>
          <w:attr w:name="Year" w:val="1899"/>
          <w:attr w:name="Month" w:val="12"/>
          <w:attr w:name="Day" w:val="30"/>
          <w:attr w:name="IsLunarDate" w:val="False"/>
          <w:attr w:name="IsROCDate" w:val="False"/>
        </w:smartTagPr>
        <w:r w:rsidRPr="00DB142A">
          <w:rPr>
            <w:snapToGrid w:val="0"/>
            <w:kern w:val="0"/>
            <w:szCs w:val="21"/>
          </w:rPr>
          <w:t>1.0g</w:t>
        </w:r>
      </w:smartTag>
      <w:r w:rsidRPr="00DB142A">
        <w:rPr>
          <w:rFonts w:hint="eastAsia"/>
          <w:snapToGrid w:val="0"/>
          <w:kern w:val="0"/>
          <w:szCs w:val="21"/>
        </w:rPr>
        <w:t>吸附剂（干重，湿态可折合成</w:t>
      </w:r>
      <w:r w:rsidRPr="001D4987">
        <w:rPr>
          <w:rFonts w:hint="eastAsia"/>
          <w:snapToGrid w:val="0"/>
          <w:kern w:val="0"/>
          <w:szCs w:val="21"/>
        </w:rPr>
        <w:t>干重</w:t>
      </w:r>
      <w:r w:rsidRPr="00627889">
        <w:rPr>
          <w:rFonts w:hint="eastAsia"/>
          <w:snapToGrid w:val="0"/>
          <w:kern w:val="0"/>
          <w:szCs w:val="21"/>
        </w:rPr>
        <w:t>或直接称取</w:t>
      </w:r>
      <w:r w:rsidR="00C11284" w:rsidRPr="00627889">
        <w:rPr>
          <w:rFonts w:hint="eastAsia"/>
          <w:snapToGrid w:val="0"/>
          <w:kern w:val="0"/>
          <w:szCs w:val="21"/>
        </w:rPr>
        <w:t>常压恒温干燥法恒重后的</w:t>
      </w:r>
      <w:r w:rsidRPr="00627889">
        <w:rPr>
          <w:rFonts w:hint="eastAsia"/>
          <w:snapToGrid w:val="0"/>
          <w:kern w:val="0"/>
          <w:szCs w:val="21"/>
        </w:rPr>
        <w:t>吸附剂）</w:t>
      </w:r>
      <w:r w:rsidRPr="00DB142A">
        <w:rPr>
          <w:rFonts w:hint="eastAsia"/>
          <w:snapToGrid w:val="0"/>
          <w:kern w:val="0"/>
          <w:szCs w:val="21"/>
        </w:rPr>
        <w:t>投入瓶中，置于</w:t>
      </w:r>
      <w:r>
        <w:rPr>
          <w:rFonts w:hint="eastAsia"/>
          <w:snapToGrid w:val="0"/>
          <w:kern w:val="0"/>
          <w:szCs w:val="21"/>
        </w:rPr>
        <w:t>（</w:t>
      </w:r>
      <w:r>
        <w:rPr>
          <w:snapToGrid w:val="0"/>
          <w:kern w:val="0"/>
          <w:szCs w:val="21"/>
        </w:rPr>
        <w:t>37</w:t>
      </w:r>
      <w:r>
        <w:rPr>
          <w:rFonts w:hint="eastAsia"/>
          <w:snapToGrid w:val="0"/>
          <w:kern w:val="0"/>
          <w:szCs w:val="21"/>
        </w:rPr>
        <w:t>±</w:t>
      </w:r>
      <w:r>
        <w:rPr>
          <w:snapToGrid w:val="0"/>
          <w:kern w:val="0"/>
          <w:szCs w:val="21"/>
        </w:rPr>
        <w:t>1</w:t>
      </w:r>
      <w:r>
        <w:rPr>
          <w:rFonts w:hint="eastAsia"/>
          <w:snapToGrid w:val="0"/>
          <w:kern w:val="0"/>
          <w:szCs w:val="21"/>
        </w:rPr>
        <w:t>）℃</w:t>
      </w:r>
      <w:r w:rsidRPr="00DB142A">
        <w:rPr>
          <w:rFonts w:hint="eastAsia"/>
          <w:snapToGrid w:val="0"/>
          <w:kern w:val="0"/>
          <w:szCs w:val="21"/>
        </w:rPr>
        <w:t>以</w:t>
      </w:r>
      <w:r>
        <w:rPr>
          <w:rFonts w:hint="eastAsia"/>
          <w:snapToGrid w:val="0"/>
          <w:kern w:val="0"/>
          <w:szCs w:val="21"/>
        </w:rPr>
        <w:t>（</w:t>
      </w:r>
      <w:r>
        <w:rPr>
          <w:snapToGrid w:val="0"/>
          <w:kern w:val="0"/>
          <w:szCs w:val="21"/>
        </w:rPr>
        <w:t>60</w:t>
      </w:r>
      <w:r>
        <w:rPr>
          <w:rFonts w:hint="eastAsia"/>
          <w:snapToGrid w:val="0"/>
          <w:kern w:val="0"/>
          <w:szCs w:val="21"/>
        </w:rPr>
        <w:t>±</w:t>
      </w:r>
      <w:r>
        <w:rPr>
          <w:snapToGrid w:val="0"/>
          <w:kern w:val="0"/>
          <w:szCs w:val="21"/>
        </w:rPr>
        <w:t>10</w:t>
      </w:r>
      <w:r>
        <w:rPr>
          <w:rFonts w:hint="eastAsia"/>
          <w:snapToGrid w:val="0"/>
          <w:kern w:val="0"/>
          <w:szCs w:val="21"/>
        </w:rPr>
        <w:t>）次</w:t>
      </w:r>
      <w:r>
        <w:rPr>
          <w:snapToGrid w:val="0"/>
          <w:kern w:val="0"/>
          <w:szCs w:val="21"/>
        </w:rPr>
        <w:t>/min</w:t>
      </w:r>
      <w:r w:rsidRPr="00DB142A">
        <w:rPr>
          <w:rFonts w:hint="eastAsia"/>
          <w:snapToGrid w:val="0"/>
          <w:kern w:val="0"/>
          <w:szCs w:val="21"/>
        </w:rPr>
        <w:t>的速率在恒温水浴振荡器内振荡吸附</w:t>
      </w:r>
      <w:r w:rsidRPr="00DB142A">
        <w:rPr>
          <w:snapToGrid w:val="0"/>
          <w:kern w:val="0"/>
          <w:szCs w:val="21"/>
        </w:rPr>
        <w:t>2h</w:t>
      </w:r>
      <w:r w:rsidRPr="00DB142A">
        <w:rPr>
          <w:rFonts w:hint="eastAsia"/>
          <w:snapToGrid w:val="0"/>
          <w:kern w:val="0"/>
          <w:szCs w:val="21"/>
        </w:rPr>
        <w:t>，用紫外分光光度法于</w:t>
      </w:r>
      <w:r w:rsidRPr="00DB142A">
        <w:rPr>
          <w:snapToGrid w:val="0"/>
          <w:kern w:val="0"/>
          <w:szCs w:val="21"/>
        </w:rPr>
        <w:t>240 nm</w:t>
      </w:r>
      <w:r w:rsidRPr="00DB142A">
        <w:rPr>
          <w:rFonts w:hint="eastAsia"/>
          <w:snapToGrid w:val="0"/>
          <w:kern w:val="0"/>
          <w:szCs w:val="21"/>
        </w:rPr>
        <w:t>处测量计算吸附前后的戊巴比妥钠溶液</w:t>
      </w:r>
      <w:r w:rsidRPr="00256969">
        <w:rPr>
          <w:rFonts w:hint="eastAsia"/>
          <w:snapToGrid w:val="0"/>
          <w:kern w:val="0"/>
          <w:szCs w:val="21"/>
        </w:rPr>
        <w:t>浓度</w:t>
      </w:r>
      <w:r w:rsidRPr="00DB142A">
        <w:rPr>
          <w:rFonts w:hint="eastAsia"/>
          <w:snapToGrid w:val="0"/>
          <w:kern w:val="0"/>
          <w:szCs w:val="21"/>
        </w:rPr>
        <w:t>，按式（</w:t>
      </w:r>
      <w:r w:rsidRPr="00DB142A">
        <w:rPr>
          <w:snapToGrid w:val="0"/>
          <w:kern w:val="0"/>
          <w:szCs w:val="21"/>
        </w:rPr>
        <w:t>1</w:t>
      </w:r>
      <w:r w:rsidRPr="00DB142A">
        <w:rPr>
          <w:rFonts w:hint="eastAsia"/>
          <w:snapToGrid w:val="0"/>
          <w:kern w:val="0"/>
          <w:szCs w:val="21"/>
        </w:rPr>
        <w:t>）计算下降率</w:t>
      </w:r>
      <w:r w:rsidRPr="0047504B">
        <w:rPr>
          <w:rFonts w:ascii="宋体" w:hAnsi="宋体"/>
          <w:snapToGrid w:val="0"/>
          <w:kern w:val="0"/>
          <w:szCs w:val="21"/>
        </w:rPr>
        <w:t>:</w:t>
      </w:r>
    </w:p>
    <w:p w:rsidR="00D20F07" w:rsidRPr="00DB142A" w:rsidRDefault="00D20F07" w:rsidP="00C26C1E">
      <w:pPr>
        <w:numPr>
          <w:ilvl w:val="0"/>
          <w:numId w:val="0"/>
        </w:numPr>
        <w:spacing w:line="360" w:lineRule="auto"/>
        <w:ind w:right="735"/>
        <w:jc w:val="center"/>
        <w:rPr>
          <w:snapToGrid w:val="0"/>
          <w:kern w:val="0"/>
          <w:szCs w:val="21"/>
        </w:rPr>
      </w:pPr>
      <w:r w:rsidRPr="00DB142A">
        <w:rPr>
          <w:snapToGrid w:val="0"/>
          <w:kern w:val="0"/>
          <w:szCs w:val="21"/>
        </w:rPr>
        <w:t>cr(%)=</w:t>
      </w:r>
      <w:r w:rsidRPr="00DB142A">
        <w:rPr>
          <w:position w:val="-24"/>
        </w:rPr>
        <w:object w:dxaOrig="520" w:dyaOrig="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6.25pt;height:30.75pt" o:ole="">
            <v:imagedata r:id="rId17" o:title=""/>
          </v:shape>
          <o:OLEObject Type="Embed" ProgID="Equation.DSMT4" ShapeID="_x0000_i1025" DrawAspect="Content" ObjectID="_1526106443" r:id="rId18"/>
        </w:object>
      </w:r>
      <w:r>
        <w:rPr>
          <w:snapToGrid w:val="0"/>
          <w:kern w:val="0"/>
          <w:szCs w:val="21"/>
        </w:rPr>
        <w:t>×</w:t>
      </w:r>
      <w:r w:rsidRPr="00DB142A">
        <w:rPr>
          <w:snapToGrid w:val="0"/>
          <w:kern w:val="0"/>
          <w:szCs w:val="21"/>
        </w:rPr>
        <w:t xml:space="preserve">100%  </w:t>
      </w:r>
      <w:r w:rsidRPr="00DB142A">
        <w:rPr>
          <w:rFonts w:hint="eastAsia"/>
          <w:snapToGrid w:val="0"/>
          <w:kern w:val="0"/>
          <w:szCs w:val="21"/>
        </w:rPr>
        <w:t>…………………………（</w:t>
      </w:r>
      <w:r w:rsidRPr="00DB142A">
        <w:rPr>
          <w:snapToGrid w:val="0"/>
          <w:kern w:val="0"/>
          <w:szCs w:val="21"/>
        </w:rPr>
        <w:t>1</w:t>
      </w:r>
      <w:r w:rsidRPr="00DB142A">
        <w:rPr>
          <w:rFonts w:hint="eastAsia"/>
          <w:snapToGrid w:val="0"/>
          <w:kern w:val="0"/>
          <w:szCs w:val="21"/>
        </w:rPr>
        <w:t>）</w:t>
      </w:r>
    </w:p>
    <w:p w:rsidR="00D20F07" w:rsidRPr="00DB142A" w:rsidRDefault="00D20F07" w:rsidP="00C26C1E">
      <w:pPr>
        <w:numPr>
          <w:ilvl w:val="0"/>
          <w:numId w:val="0"/>
        </w:numPr>
        <w:spacing w:line="360" w:lineRule="auto"/>
        <w:ind w:firstLineChars="200" w:firstLine="420"/>
        <w:rPr>
          <w:snapToGrid w:val="0"/>
          <w:kern w:val="0"/>
          <w:szCs w:val="21"/>
        </w:rPr>
      </w:pPr>
      <w:r w:rsidRPr="00DB142A">
        <w:rPr>
          <w:rFonts w:hint="eastAsia"/>
          <w:snapToGrid w:val="0"/>
          <w:kern w:val="0"/>
          <w:szCs w:val="21"/>
        </w:rPr>
        <w:t>式中：</w:t>
      </w:r>
      <w:r w:rsidRPr="00DB142A">
        <w:rPr>
          <w:snapToGrid w:val="0"/>
          <w:kern w:val="0"/>
          <w:szCs w:val="21"/>
        </w:rPr>
        <w:t>cr——</w:t>
      </w:r>
      <w:r w:rsidRPr="00DB142A">
        <w:rPr>
          <w:rFonts w:hint="eastAsia"/>
          <w:snapToGrid w:val="0"/>
          <w:kern w:val="0"/>
          <w:szCs w:val="21"/>
        </w:rPr>
        <w:t>戊巴比妥钠溶液下降率</w:t>
      </w:r>
    </w:p>
    <w:p w:rsidR="00D20F07" w:rsidRPr="00DB142A" w:rsidRDefault="00D20F07" w:rsidP="00C26C1E">
      <w:pPr>
        <w:numPr>
          <w:ilvl w:val="0"/>
          <w:numId w:val="0"/>
        </w:numPr>
        <w:spacing w:line="360" w:lineRule="auto"/>
        <w:ind w:firstLineChars="500" w:firstLine="1050"/>
        <w:rPr>
          <w:snapToGrid w:val="0"/>
          <w:kern w:val="0"/>
          <w:szCs w:val="21"/>
        </w:rPr>
      </w:pPr>
      <w:r w:rsidRPr="00DB142A">
        <w:rPr>
          <w:snapToGrid w:val="0"/>
          <w:kern w:val="0"/>
          <w:szCs w:val="21"/>
        </w:rPr>
        <w:t>c</w:t>
      </w:r>
      <w:r w:rsidRPr="00DB142A">
        <w:rPr>
          <w:snapToGrid w:val="0"/>
          <w:kern w:val="0"/>
          <w:szCs w:val="21"/>
          <w:vertAlign w:val="subscript"/>
        </w:rPr>
        <w:t>0</w:t>
      </w:r>
      <w:r w:rsidRPr="00DB142A">
        <w:rPr>
          <w:snapToGrid w:val="0"/>
          <w:kern w:val="0"/>
          <w:szCs w:val="21"/>
        </w:rPr>
        <w:t>——</w:t>
      </w:r>
      <w:r w:rsidRPr="00DB142A">
        <w:rPr>
          <w:rFonts w:hint="eastAsia"/>
          <w:snapToGrid w:val="0"/>
          <w:kern w:val="0"/>
          <w:szCs w:val="21"/>
        </w:rPr>
        <w:t>吸附前戊巴比妥钠溶液浓度，</w:t>
      </w:r>
      <w:r w:rsidRPr="00DB142A">
        <w:rPr>
          <w:snapToGrid w:val="0"/>
          <w:kern w:val="0"/>
          <w:szCs w:val="21"/>
        </w:rPr>
        <w:t>mg/L</w:t>
      </w:r>
    </w:p>
    <w:p w:rsidR="00D20F07" w:rsidRDefault="00D20F07" w:rsidP="00C26C1E">
      <w:pPr>
        <w:numPr>
          <w:ilvl w:val="0"/>
          <w:numId w:val="0"/>
        </w:numPr>
        <w:spacing w:line="360" w:lineRule="auto"/>
        <w:ind w:firstLineChars="500" w:firstLine="1050"/>
        <w:rPr>
          <w:strike/>
          <w:snapToGrid w:val="0"/>
          <w:kern w:val="0"/>
          <w:szCs w:val="21"/>
        </w:rPr>
      </w:pPr>
      <w:r w:rsidRPr="00DB142A">
        <w:rPr>
          <w:snapToGrid w:val="0"/>
          <w:kern w:val="0"/>
          <w:szCs w:val="21"/>
        </w:rPr>
        <w:t>c</w:t>
      </w:r>
      <w:r w:rsidRPr="00DB142A">
        <w:rPr>
          <w:snapToGrid w:val="0"/>
          <w:kern w:val="0"/>
          <w:szCs w:val="21"/>
          <w:vertAlign w:val="subscript"/>
        </w:rPr>
        <w:t>t</w:t>
      </w:r>
      <w:r w:rsidRPr="00DB142A">
        <w:rPr>
          <w:snapToGrid w:val="0"/>
          <w:kern w:val="0"/>
          <w:szCs w:val="21"/>
        </w:rPr>
        <w:t>——</w:t>
      </w:r>
      <w:r w:rsidRPr="00DB142A">
        <w:rPr>
          <w:rFonts w:hint="eastAsia"/>
          <w:snapToGrid w:val="0"/>
          <w:kern w:val="0"/>
          <w:szCs w:val="21"/>
        </w:rPr>
        <w:t>吸附</w:t>
      </w:r>
      <w:r w:rsidRPr="00DB142A">
        <w:rPr>
          <w:snapToGrid w:val="0"/>
          <w:kern w:val="0"/>
          <w:szCs w:val="21"/>
        </w:rPr>
        <w:t>2</w:t>
      </w:r>
      <w:r w:rsidRPr="00DB142A">
        <w:rPr>
          <w:rFonts w:hint="eastAsia"/>
          <w:snapToGrid w:val="0"/>
          <w:kern w:val="0"/>
          <w:szCs w:val="21"/>
        </w:rPr>
        <w:t>小时后戊巴比妥钠溶液浓度，</w:t>
      </w:r>
      <w:r w:rsidRPr="00DB142A">
        <w:rPr>
          <w:snapToGrid w:val="0"/>
          <w:kern w:val="0"/>
          <w:szCs w:val="21"/>
        </w:rPr>
        <w:t>mg/L</w:t>
      </w:r>
    </w:p>
    <w:p w:rsidR="00D20F07" w:rsidRPr="00DB142A" w:rsidRDefault="00D20F07" w:rsidP="00C26C1E">
      <w:pPr>
        <w:numPr>
          <w:ilvl w:val="0"/>
          <w:numId w:val="0"/>
        </w:numPr>
        <w:spacing w:line="360" w:lineRule="auto"/>
        <w:ind w:firstLineChars="200" w:firstLine="420"/>
        <w:rPr>
          <w:snapToGrid w:val="0"/>
          <w:kern w:val="0"/>
          <w:szCs w:val="21"/>
        </w:rPr>
      </w:pPr>
      <w:r w:rsidRPr="00DB142A">
        <w:rPr>
          <w:rFonts w:hint="eastAsia"/>
          <w:snapToGrid w:val="0"/>
          <w:kern w:val="0"/>
          <w:szCs w:val="21"/>
        </w:rPr>
        <w:t>下降率应符合</w:t>
      </w:r>
      <w:smartTag w:uri="urn:schemas-microsoft-com:office:smarttags" w:element="chsdate">
        <w:smartTagPr>
          <w:attr w:name="IsROCDate" w:val="False"/>
          <w:attr w:name="IsLunarDate" w:val="False"/>
          <w:attr w:name="Day" w:val="30"/>
          <w:attr w:name="Month" w:val="12"/>
          <w:attr w:name="Year" w:val="1899"/>
        </w:smartTagPr>
        <w:r w:rsidRPr="00DB142A">
          <w:rPr>
            <w:snapToGrid w:val="0"/>
            <w:kern w:val="0"/>
            <w:szCs w:val="21"/>
          </w:rPr>
          <w:t>5.7.1</w:t>
        </w:r>
      </w:smartTag>
      <w:r w:rsidRPr="00DB142A">
        <w:rPr>
          <w:rFonts w:hint="eastAsia"/>
          <w:snapToGrid w:val="0"/>
          <w:kern w:val="0"/>
          <w:szCs w:val="21"/>
        </w:rPr>
        <w:t>的要求。</w:t>
      </w:r>
    </w:p>
    <w:p w:rsidR="00D20F07" w:rsidRPr="00DB142A" w:rsidRDefault="00D20F07" w:rsidP="00C26C1E">
      <w:pPr>
        <w:numPr>
          <w:ilvl w:val="0"/>
          <w:numId w:val="0"/>
        </w:numPr>
        <w:spacing w:line="360" w:lineRule="auto"/>
        <w:rPr>
          <w:snapToGrid w:val="0"/>
          <w:kern w:val="0"/>
          <w:szCs w:val="21"/>
        </w:rPr>
      </w:pPr>
      <w:r w:rsidRPr="001D4987">
        <w:rPr>
          <w:rFonts w:ascii="黑体" w:eastAsia="黑体"/>
          <w:kern w:val="0"/>
          <w:szCs w:val="20"/>
        </w:rPr>
        <w:t>6.</w:t>
      </w:r>
      <w:r w:rsidR="00CA5FDF" w:rsidRPr="001D4987">
        <w:rPr>
          <w:rFonts w:ascii="黑体" w:eastAsia="黑体" w:hint="eastAsia"/>
          <w:kern w:val="0"/>
          <w:szCs w:val="20"/>
        </w:rPr>
        <w:t>10</w:t>
      </w:r>
      <w:r w:rsidRPr="001D4987">
        <w:rPr>
          <w:rFonts w:ascii="黑体" w:eastAsia="黑体"/>
          <w:kern w:val="0"/>
          <w:szCs w:val="20"/>
        </w:rPr>
        <w:t>.2</w:t>
      </w:r>
      <w:r w:rsidRPr="00406EE6">
        <w:rPr>
          <w:rFonts w:ascii="黑体" w:eastAsia="黑体" w:hint="eastAsia"/>
          <w:kern w:val="0"/>
          <w:szCs w:val="20"/>
        </w:rPr>
        <w:t>对肌酐的吸附性能</w:t>
      </w:r>
    </w:p>
    <w:p w:rsidR="00D20F07" w:rsidRPr="00DB142A" w:rsidRDefault="00D20F07" w:rsidP="00C26C1E">
      <w:pPr>
        <w:numPr>
          <w:ilvl w:val="0"/>
          <w:numId w:val="0"/>
        </w:numPr>
        <w:spacing w:line="360" w:lineRule="auto"/>
        <w:ind w:firstLineChars="200" w:firstLine="420"/>
        <w:rPr>
          <w:snapToGrid w:val="0"/>
          <w:kern w:val="0"/>
          <w:szCs w:val="21"/>
        </w:rPr>
      </w:pPr>
      <w:r w:rsidRPr="00DB142A">
        <w:rPr>
          <w:rFonts w:hint="eastAsia"/>
          <w:snapToGrid w:val="0"/>
          <w:kern w:val="0"/>
          <w:szCs w:val="21"/>
        </w:rPr>
        <w:t>配制</w:t>
      </w:r>
      <w:r w:rsidRPr="00DB142A">
        <w:rPr>
          <w:snapToGrid w:val="0"/>
          <w:kern w:val="0"/>
          <w:szCs w:val="21"/>
        </w:rPr>
        <w:t>35mg/L</w:t>
      </w:r>
      <w:r w:rsidRPr="00DB142A">
        <w:rPr>
          <w:rFonts w:hint="eastAsia"/>
          <w:snapToGrid w:val="0"/>
          <w:kern w:val="0"/>
          <w:szCs w:val="21"/>
        </w:rPr>
        <w:t>浓度的肌酐溶液，取</w:t>
      </w:r>
      <w:r w:rsidRPr="00DB142A">
        <w:rPr>
          <w:snapToGrid w:val="0"/>
          <w:kern w:val="0"/>
          <w:szCs w:val="21"/>
        </w:rPr>
        <w:t>25</w:t>
      </w:r>
      <w:r>
        <w:rPr>
          <w:snapToGrid w:val="0"/>
          <w:kern w:val="0"/>
          <w:szCs w:val="21"/>
        </w:rPr>
        <w:t>mL</w:t>
      </w:r>
      <w:r w:rsidRPr="00DB142A">
        <w:rPr>
          <w:rFonts w:hint="eastAsia"/>
          <w:snapToGrid w:val="0"/>
          <w:kern w:val="0"/>
          <w:szCs w:val="21"/>
        </w:rPr>
        <w:t>置于</w:t>
      </w:r>
      <w:r w:rsidRPr="00DB142A">
        <w:rPr>
          <w:snapToGrid w:val="0"/>
          <w:kern w:val="0"/>
          <w:szCs w:val="21"/>
        </w:rPr>
        <w:t>50mL</w:t>
      </w:r>
      <w:r w:rsidRPr="00DB142A">
        <w:rPr>
          <w:rFonts w:hint="eastAsia"/>
          <w:snapToGrid w:val="0"/>
          <w:kern w:val="0"/>
          <w:szCs w:val="21"/>
        </w:rPr>
        <w:t>具塞锥形瓶中</w:t>
      </w:r>
      <w:r>
        <w:rPr>
          <w:rFonts w:hint="eastAsia"/>
          <w:snapToGrid w:val="0"/>
          <w:kern w:val="0"/>
          <w:szCs w:val="21"/>
        </w:rPr>
        <w:t>，</w:t>
      </w:r>
      <w:r w:rsidRPr="00DB142A">
        <w:rPr>
          <w:rFonts w:hint="eastAsia"/>
          <w:snapToGrid w:val="0"/>
          <w:kern w:val="0"/>
          <w:szCs w:val="21"/>
        </w:rPr>
        <w:t>称取</w:t>
      </w:r>
      <w:smartTag w:uri="urn:schemas-microsoft-com:office:smarttags" w:element="chsdate">
        <w:smartTagPr>
          <w:attr w:name="IsROCDate" w:val="False"/>
          <w:attr w:name="IsLunarDate" w:val="False"/>
          <w:attr w:name="Day" w:val="30"/>
          <w:attr w:name="Month" w:val="12"/>
          <w:attr w:name="Year" w:val="1899"/>
        </w:smartTagPr>
        <w:r w:rsidRPr="00DB142A">
          <w:rPr>
            <w:snapToGrid w:val="0"/>
            <w:kern w:val="0"/>
            <w:szCs w:val="21"/>
          </w:rPr>
          <w:t>1.0g</w:t>
        </w:r>
      </w:smartTag>
      <w:r w:rsidRPr="00DB142A">
        <w:rPr>
          <w:rFonts w:hint="eastAsia"/>
          <w:snapToGrid w:val="0"/>
          <w:kern w:val="0"/>
          <w:szCs w:val="21"/>
        </w:rPr>
        <w:t>吸附剂（干重，湿态可折合成干</w:t>
      </w:r>
      <w:r w:rsidRPr="001D4987">
        <w:rPr>
          <w:rFonts w:hint="eastAsia"/>
          <w:snapToGrid w:val="0"/>
          <w:kern w:val="0"/>
          <w:szCs w:val="21"/>
        </w:rPr>
        <w:t>重</w:t>
      </w:r>
      <w:r w:rsidRPr="00627889">
        <w:rPr>
          <w:rFonts w:hint="eastAsia"/>
          <w:snapToGrid w:val="0"/>
          <w:kern w:val="0"/>
          <w:szCs w:val="21"/>
        </w:rPr>
        <w:t>或</w:t>
      </w:r>
      <w:r w:rsidR="00C11284" w:rsidRPr="00627889">
        <w:rPr>
          <w:rFonts w:hint="eastAsia"/>
          <w:snapToGrid w:val="0"/>
          <w:kern w:val="0"/>
          <w:szCs w:val="21"/>
        </w:rPr>
        <w:t>直接称取常压恒温干燥法恒重后的吸附剂</w:t>
      </w:r>
      <w:r w:rsidRPr="00627889">
        <w:rPr>
          <w:rFonts w:hint="eastAsia"/>
          <w:snapToGrid w:val="0"/>
          <w:kern w:val="0"/>
          <w:szCs w:val="21"/>
        </w:rPr>
        <w:t>）投</w:t>
      </w:r>
      <w:r w:rsidRPr="00DB142A">
        <w:rPr>
          <w:rFonts w:hint="eastAsia"/>
          <w:snapToGrid w:val="0"/>
          <w:kern w:val="0"/>
          <w:szCs w:val="21"/>
        </w:rPr>
        <w:t>入瓶中，置于</w:t>
      </w:r>
      <w:r>
        <w:rPr>
          <w:rFonts w:hint="eastAsia"/>
          <w:snapToGrid w:val="0"/>
          <w:kern w:val="0"/>
          <w:szCs w:val="21"/>
        </w:rPr>
        <w:t>（</w:t>
      </w:r>
      <w:r>
        <w:rPr>
          <w:snapToGrid w:val="0"/>
          <w:kern w:val="0"/>
          <w:szCs w:val="21"/>
        </w:rPr>
        <w:t>37</w:t>
      </w:r>
      <w:r>
        <w:rPr>
          <w:rFonts w:hint="eastAsia"/>
          <w:snapToGrid w:val="0"/>
          <w:kern w:val="0"/>
          <w:szCs w:val="21"/>
        </w:rPr>
        <w:t>±</w:t>
      </w:r>
      <w:r>
        <w:rPr>
          <w:snapToGrid w:val="0"/>
          <w:kern w:val="0"/>
          <w:szCs w:val="21"/>
        </w:rPr>
        <w:t>1</w:t>
      </w:r>
      <w:r>
        <w:rPr>
          <w:rFonts w:hint="eastAsia"/>
          <w:snapToGrid w:val="0"/>
          <w:kern w:val="0"/>
          <w:szCs w:val="21"/>
        </w:rPr>
        <w:t>）℃</w:t>
      </w:r>
      <w:r w:rsidRPr="00DB142A">
        <w:rPr>
          <w:rFonts w:hint="eastAsia"/>
          <w:snapToGrid w:val="0"/>
          <w:kern w:val="0"/>
          <w:szCs w:val="21"/>
        </w:rPr>
        <w:t>以</w:t>
      </w:r>
      <w:r>
        <w:rPr>
          <w:rFonts w:hint="eastAsia"/>
          <w:snapToGrid w:val="0"/>
          <w:kern w:val="0"/>
          <w:szCs w:val="21"/>
        </w:rPr>
        <w:t>（</w:t>
      </w:r>
      <w:r>
        <w:rPr>
          <w:snapToGrid w:val="0"/>
          <w:kern w:val="0"/>
          <w:szCs w:val="21"/>
        </w:rPr>
        <w:t>60</w:t>
      </w:r>
      <w:r>
        <w:rPr>
          <w:rFonts w:hint="eastAsia"/>
          <w:snapToGrid w:val="0"/>
          <w:kern w:val="0"/>
          <w:szCs w:val="21"/>
        </w:rPr>
        <w:t>±</w:t>
      </w:r>
      <w:r>
        <w:rPr>
          <w:snapToGrid w:val="0"/>
          <w:kern w:val="0"/>
          <w:szCs w:val="21"/>
        </w:rPr>
        <w:t>10</w:t>
      </w:r>
      <w:r>
        <w:rPr>
          <w:rFonts w:hint="eastAsia"/>
          <w:snapToGrid w:val="0"/>
          <w:kern w:val="0"/>
          <w:szCs w:val="21"/>
        </w:rPr>
        <w:t>）次</w:t>
      </w:r>
      <w:r>
        <w:rPr>
          <w:snapToGrid w:val="0"/>
          <w:kern w:val="0"/>
          <w:szCs w:val="21"/>
        </w:rPr>
        <w:t>/min</w:t>
      </w:r>
      <w:r w:rsidRPr="00DB142A">
        <w:rPr>
          <w:rFonts w:hint="eastAsia"/>
          <w:snapToGrid w:val="0"/>
          <w:kern w:val="0"/>
          <w:szCs w:val="21"/>
        </w:rPr>
        <w:t>的速率在恒温水浴振荡器内振荡吸附</w:t>
      </w:r>
      <w:r w:rsidRPr="00DB142A">
        <w:rPr>
          <w:snapToGrid w:val="0"/>
          <w:kern w:val="0"/>
          <w:szCs w:val="21"/>
        </w:rPr>
        <w:t>2h</w:t>
      </w:r>
      <w:r w:rsidRPr="00DB142A">
        <w:rPr>
          <w:rFonts w:hint="eastAsia"/>
          <w:snapToGrid w:val="0"/>
          <w:kern w:val="0"/>
          <w:szCs w:val="21"/>
        </w:rPr>
        <w:t>，用紫外分光光度法于</w:t>
      </w:r>
      <w:r w:rsidRPr="00DB142A">
        <w:rPr>
          <w:snapToGrid w:val="0"/>
          <w:kern w:val="0"/>
          <w:szCs w:val="21"/>
        </w:rPr>
        <w:t>232nm</w:t>
      </w:r>
      <w:r w:rsidRPr="00DB142A">
        <w:rPr>
          <w:rFonts w:hint="eastAsia"/>
          <w:snapToGrid w:val="0"/>
          <w:kern w:val="0"/>
          <w:szCs w:val="21"/>
        </w:rPr>
        <w:t>处测量计算吸附前后的肌酐溶液</w:t>
      </w:r>
      <w:r w:rsidRPr="003D6C86">
        <w:rPr>
          <w:rFonts w:hint="eastAsia"/>
          <w:snapToGrid w:val="0"/>
          <w:kern w:val="0"/>
          <w:szCs w:val="21"/>
        </w:rPr>
        <w:t>浓度</w:t>
      </w:r>
      <w:r w:rsidRPr="00DB142A">
        <w:rPr>
          <w:rFonts w:hint="eastAsia"/>
          <w:snapToGrid w:val="0"/>
          <w:kern w:val="0"/>
          <w:szCs w:val="21"/>
        </w:rPr>
        <w:t>，按式（</w:t>
      </w:r>
      <w:r w:rsidRPr="00DB142A">
        <w:rPr>
          <w:snapToGrid w:val="0"/>
          <w:kern w:val="0"/>
          <w:szCs w:val="21"/>
        </w:rPr>
        <w:t>2</w:t>
      </w:r>
      <w:r w:rsidRPr="00DB142A">
        <w:rPr>
          <w:rFonts w:hint="eastAsia"/>
          <w:snapToGrid w:val="0"/>
          <w:kern w:val="0"/>
          <w:szCs w:val="21"/>
        </w:rPr>
        <w:t>）计算下降率</w:t>
      </w:r>
      <w:r w:rsidRPr="0047504B">
        <w:rPr>
          <w:rFonts w:ascii="宋体" w:hAnsi="宋体"/>
          <w:snapToGrid w:val="0"/>
          <w:kern w:val="0"/>
          <w:szCs w:val="21"/>
        </w:rPr>
        <w:t>:</w:t>
      </w:r>
    </w:p>
    <w:p w:rsidR="00D20F07" w:rsidRPr="00DB142A" w:rsidRDefault="00D20F07" w:rsidP="00B76C1D">
      <w:pPr>
        <w:numPr>
          <w:ilvl w:val="0"/>
          <w:numId w:val="0"/>
        </w:numPr>
        <w:ind w:right="420"/>
        <w:jc w:val="center"/>
        <w:rPr>
          <w:snapToGrid w:val="0"/>
          <w:kern w:val="0"/>
          <w:szCs w:val="21"/>
        </w:rPr>
      </w:pPr>
      <w:r w:rsidRPr="00DB142A">
        <w:rPr>
          <w:snapToGrid w:val="0"/>
          <w:kern w:val="0"/>
          <w:szCs w:val="21"/>
        </w:rPr>
        <w:t>cr(%)=</w:t>
      </w:r>
      <w:r w:rsidRPr="00DB142A">
        <w:rPr>
          <w:position w:val="-24"/>
        </w:rPr>
        <w:object w:dxaOrig="520" w:dyaOrig="620">
          <v:shape id="_x0000_i1026" type="#_x0000_t75" style="width:26.25pt;height:30.75pt" o:ole="">
            <v:imagedata r:id="rId17" o:title=""/>
          </v:shape>
          <o:OLEObject Type="Embed" ProgID="Equation.DSMT4" ShapeID="_x0000_i1026" DrawAspect="Content" ObjectID="_1526106444" r:id="rId19"/>
        </w:object>
      </w:r>
      <w:r>
        <w:rPr>
          <w:snapToGrid w:val="0"/>
          <w:kern w:val="0"/>
          <w:szCs w:val="21"/>
        </w:rPr>
        <w:t>×</w:t>
      </w:r>
      <w:r w:rsidRPr="00DB142A">
        <w:rPr>
          <w:snapToGrid w:val="0"/>
          <w:kern w:val="0"/>
          <w:szCs w:val="21"/>
        </w:rPr>
        <w:t xml:space="preserve"> 100%  </w:t>
      </w:r>
      <w:r w:rsidRPr="00DB142A">
        <w:rPr>
          <w:rFonts w:hint="eastAsia"/>
          <w:snapToGrid w:val="0"/>
          <w:kern w:val="0"/>
          <w:szCs w:val="21"/>
        </w:rPr>
        <w:t>…………………………（</w:t>
      </w:r>
      <w:r w:rsidRPr="00DB142A">
        <w:rPr>
          <w:snapToGrid w:val="0"/>
          <w:kern w:val="0"/>
          <w:szCs w:val="21"/>
        </w:rPr>
        <w:t>2</w:t>
      </w:r>
      <w:r w:rsidRPr="00DB142A">
        <w:rPr>
          <w:rFonts w:hint="eastAsia"/>
          <w:snapToGrid w:val="0"/>
          <w:kern w:val="0"/>
          <w:szCs w:val="21"/>
        </w:rPr>
        <w:t>）</w:t>
      </w:r>
    </w:p>
    <w:p w:rsidR="00D20F07" w:rsidRPr="00DB142A" w:rsidRDefault="00D20F07" w:rsidP="00B76C1D">
      <w:pPr>
        <w:numPr>
          <w:ilvl w:val="0"/>
          <w:numId w:val="0"/>
        </w:numPr>
        <w:rPr>
          <w:snapToGrid w:val="0"/>
          <w:kern w:val="0"/>
          <w:szCs w:val="21"/>
        </w:rPr>
      </w:pPr>
      <w:r w:rsidRPr="00DB142A">
        <w:rPr>
          <w:snapToGrid w:val="0"/>
          <w:kern w:val="0"/>
          <w:szCs w:val="21"/>
        </w:rPr>
        <w:tab/>
      </w:r>
      <w:r w:rsidRPr="00DB142A">
        <w:rPr>
          <w:rFonts w:hint="eastAsia"/>
          <w:snapToGrid w:val="0"/>
          <w:kern w:val="0"/>
          <w:szCs w:val="21"/>
        </w:rPr>
        <w:t>式中：</w:t>
      </w:r>
      <w:r w:rsidRPr="00DB142A">
        <w:rPr>
          <w:snapToGrid w:val="0"/>
          <w:kern w:val="0"/>
          <w:szCs w:val="21"/>
        </w:rPr>
        <w:t>cr——</w:t>
      </w:r>
      <w:r w:rsidRPr="00DB142A">
        <w:rPr>
          <w:rFonts w:hint="eastAsia"/>
          <w:snapToGrid w:val="0"/>
          <w:kern w:val="0"/>
          <w:szCs w:val="21"/>
        </w:rPr>
        <w:t>肌酐溶液下降率</w:t>
      </w:r>
    </w:p>
    <w:p w:rsidR="00D20F07" w:rsidRPr="00DB142A" w:rsidRDefault="00D20F07" w:rsidP="00B76C1D">
      <w:pPr>
        <w:numPr>
          <w:ilvl w:val="0"/>
          <w:numId w:val="0"/>
        </w:numPr>
        <w:ind w:leftChars="200" w:left="420" w:firstLineChars="300" w:firstLine="630"/>
        <w:rPr>
          <w:snapToGrid w:val="0"/>
          <w:kern w:val="0"/>
          <w:szCs w:val="21"/>
        </w:rPr>
      </w:pPr>
      <w:r w:rsidRPr="00DB142A">
        <w:rPr>
          <w:snapToGrid w:val="0"/>
          <w:kern w:val="0"/>
          <w:szCs w:val="21"/>
        </w:rPr>
        <w:t>c</w:t>
      </w:r>
      <w:r w:rsidRPr="00DB142A">
        <w:rPr>
          <w:snapToGrid w:val="0"/>
          <w:kern w:val="0"/>
          <w:szCs w:val="21"/>
          <w:vertAlign w:val="subscript"/>
        </w:rPr>
        <w:t>0</w:t>
      </w:r>
      <w:r w:rsidRPr="00DB142A">
        <w:rPr>
          <w:snapToGrid w:val="0"/>
          <w:kern w:val="0"/>
          <w:szCs w:val="21"/>
        </w:rPr>
        <w:t>——</w:t>
      </w:r>
      <w:r w:rsidRPr="00DB142A">
        <w:rPr>
          <w:rFonts w:hint="eastAsia"/>
          <w:snapToGrid w:val="0"/>
          <w:kern w:val="0"/>
          <w:szCs w:val="21"/>
        </w:rPr>
        <w:t>吸附前肌酐溶液浓度，</w:t>
      </w:r>
      <w:r w:rsidRPr="00DB142A">
        <w:rPr>
          <w:snapToGrid w:val="0"/>
          <w:kern w:val="0"/>
          <w:szCs w:val="21"/>
        </w:rPr>
        <w:t>mg/L</w:t>
      </w:r>
    </w:p>
    <w:p w:rsidR="00D20F07" w:rsidRPr="00DB142A" w:rsidRDefault="00D20F07" w:rsidP="00B76C1D">
      <w:pPr>
        <w:numPr>
          <w:ilvl w:val="0"/>
          <w:numId w:val="0"/>
        </w:numPr>
        <w:ind w:leftChars="200" w:left="420" w:firstLineChars="300" w:firstLine="630"/>
        <w:rPr>
          <w:snapToGrid w:val="0"/>
          <w:kern w:val="0"/>
          <w:szCs w:val="21"/>
        </w:rPr>
      </w:pPr>
      <w:r w:rsidRPr="00DB142A">
        <w:rPr>
          <w:snapToGrid w:val="0"/>
          <w:kern w:val="0"/>
          <w:szCs w:val="21"/>
        </w:rPr>
        <w:t>c</w:t>
      </w:r>
      <w:r w:rsidRPr="00DB142A">
        <w:rPr>
          <w:snapToGrid w:val="0"/>
          <w:kern w:val="0"/>
          <w:szCs w:val="21"/>
          <w:vertAlign w:val="subscript"/>
        </w:rPr>
        <w:t>t</w:t>
      </w:r>
      <w:r w:rsidRPr="00DB142A">
        <w:rPr>
          <w:snapToGrid w:val="0"/>
          <w:kern w:val="0"/>
          <w:szCs w:val="21"/>
        </w:rPr>
        <w:t>——</w:t>
      </w:r>
      <w:r w:rsidRPr="00DB142A">
        <w:rPr>
          <w:rFonts w:hint="eastAsia"/>
          <w:snapToGrid w:val="0"/>
          <w:kern w:val="0"/>
          <w:szCs w:val="21"/>
        </w:rPr>
        <w:t>吸附</w:t>
      </w:r>
      <w:r w:rsidRPr="00DB142A">
        <w:rPr>
          <w:snapToGrid w:val="0"/>
          <w:kern w:val="0"/>
          <w:szCs w:val="21"/>
        </w:rPr>
        <w:t>2</w:t>
      </w:r>
      <w:r w:rsidRPr="00DB142A">
        <w:rPr>
          <w:rFonts w:hint="eastAsia"/>
          <w:snapToGrid w:val="0"/>
          <w:kern w:val="0"/>
          <w:szCs w:val="21"/>
        </w:rPr>
        <w:t>小时后肌酐溶液浓度，</w:t>
      </w:r>
      <w:r w:rsidRPr="00DB142A">
        <w:rPr>
          <w:snapToGrid w:val="0"/>
          <w:kern w:val="0"/>
          <w:szCs w:val="21"/>
        </w:rPr>
        <w:t>mg/L</w:t>
      </w:r>
    </w:p>
    <w:p w:rsidR="00D20F07" w:rsidRPr="00DB142A" w:rsidRDefault="00D20F07" w:rsidP="00B76C1D">
      <w:pPr>
        <w:numPr>
          <w:ilvl w:val="0"/>
          <w:numId w:val="0"/>
        </w:numPr>
        <w:ind w:left="420"/>
        <w:rPr>
          <w:snapToGrid w:val="0"/>
          <w:kern w:val="0"/>
          <w:szCs w:val="21"/>
        </w:rPr>
      </w:pPr>
      <w:r w:rsidRPr="00DB142A">
        <w:rPr>
          <w:rFonts w:hint="eastAsia"/>
          <w:snapToGrid w:val="0"/>
          <w:kern w:val="0"/>
          <w:szCs w:val="21"/>
        </w:rPr>
        <w:t>下降率应符合</w:t>
      </w:r>
      <w:smartTag w:uri="urn:schemas-microsoft-com:office:smarttags" w:element="chsdate">
        <w:smartTagPr>
          <w:attr w:name="IsROCDate" w:val="False"/>
          <w:attr w:name="IsLunarDate" w:val="False"/>
          <w:attr w:name="Day" w:val="30"/>
          <w:attr w:name="Month" w:val="12"/>
          <w:attr w:name="Year" w:val="1899"/>
        </w:smartTagPr>
        <w:r w:rsidRPr="00DB142A">
          <w:rPr>
            <w:snapToGrid w:val="0"/>
            <w:kern w:val="0"/>
            <w:szCs w:val="21"/>
          </w:rPr>
          <w:t>5.7.2</w:t>
        </w:r>
      </w:smartTag>
      <w:r w:rsidRPr="00DB142A">
        <w:rPr>
          <w:rFonts w:hint="eastAsia"/>
          <w:snapToGrid w:val="0"/>
          <w:kern w:val="0"/>
          <w:szCs w:val="21"/>
        </w:rPr>
        <w:t>的要求。</w:t>
      </w:r>
    </w:p>
    <w:p w:rsidR="00D20F07" w:rsidRPr="00DB142A" w:rsidRDefault="00D20F07" w:rsidP="00B76C1D">
      <w:pPr>
        <w:numPr>
          <w:ilvl w:val="0"/>
          <w:numId w:val="0"/>
        </w:numPr>
        <w:rPr>
          <w:snapToGrid w:val="0"/>
          <w:kern w:val="0"/>
          <w:szCs w:val="21"/>
        </w:rPr>
      </w:pPr>
      <w:r w:rsidRPr="001D4987">
        <w:t>6.</w:t>
      </w:r>
      <w:r w:rsidR="00CA5FDF" w:rsidRPr="001D4987">
        <w:rPr>
          <w:rFonts w:hint="eastAsia"/>
        </w:rPr>
        <w:t>10.</w:t>
      </w:r>
      <w:r w:rsidRPr="001D4987">
        <w:t>3</w:t>
      </w:r>
      <w:r w:rsidRPr="00DB142A">
        <w:rPr>
          <w:rFonts w:hint="eastAsia"/>
          <w:snapToGrid w:val="0"/>
          <w:kern w:val="0"/>
          <w:szCs w:val="21"/>
        </w:rPr>
        <w:t>对维生素</w:t>
      </w:r>
      <w:r w:rsidRPr="00DB142A">
        <w:rPr>
          <w:snapToGrid w:val="0"/>
          <w:kern w:val="0"/>
          <w:szCs w:val="21"/>
        </w:rPr>
        <w:t>B</w:t>
      </w:r>
      <w:r w:rsidRPr="00DB142A">
        <w:rPr>
          <w:snapToGrid w:val="0"/>
          <w:kern w:val="0"/>
          <w:szCs w:val="21"/>
          <w:vertAlign w:val="subscript"/>
        </w:rPr>
        <w:t>12</w:t>
      </w:r>
      <w:r w:rsidRPr="00DB142A">
        <w:rPr>
          <w:rFonts w:hint="eastAsia"/>
          <w:snapToGrid w:val="0"/>
          <w:kern w:val="0"/>
          <w:szCs w:val="21"/>
        </w:rPr>
        <w:t>吸附性能</w:t>
      </w:r>
    </w:p>
    <w:p w:rsidR="00D20F07" w:rsidRPr="00DB142A" w:rsidRDefault="00D20F07" w:rsidP="00B76C1D">
      <w:pPr>
        <w:numPr>
          <w:ilvl w:val="0"/>
          <w:numId w:val="0"/>
        </w:numPr>
        <w:ind w:firstLineChars="200" w:firstLine="420"/>
        <w:rPr>
          <w:snapToGrid w:val="0"/>
          <w:kern w:val="0"/>
          <w:szCs w:val="21"/>
        </w:rPr>
      </w:pPr>
      <w:r w:rsidRPr="00DB142A">
        <w:rPr>
          <w:rFonts w:hint="eastAsia"/>
          <w:snapToGrid w:val="0"/>
          <w:kern w:val="0"/>
          <w:szCs w:val="21"/>
        </w:rPr>
        <w:t>配制</w:t>
      </w:r>
      <w:r w:rsidRPr="00DB142A">
        <w:rPr>
          <w:snapToGrid w:val="0"/>
          <w:kern w:val="0"/>
          <w:szCs w:val="21"/>
        </w:rPr>
        <w:t>25mg/L</w:t>
      </w:r>
      <w:r w:rsidRPr="00DB142A">
        <w:rPr>
          <w:rFonts w:hint="eastAsia"/>
          <w:snapToGrid w:val="0"/>
          <w:kern w:val="0"/>
          <w:szCs w:val="21"/>
        </w:rPr>
        <w:t>浓度的维生素</w:t>
      </w:r>
      <w:r w:rsidRPr="00DB142A">
        <w:rPr>
          <w:snapToGrid w:val="0"/>
          <w:kern w:val="0"/>
          <w:szCs w:val="21"/>
        </w:rPr>
        <w:t>B</w:t>
      </w:r>
      <w:r w:rsidRPr="00DB142A">
        <w:rPr>
          <w:snapToGrid w:val="0"/>
          <w:kern w:val="0"/>
          <w:szCs w:val="21"/>
          <w:vertAlign w:val="subscript"/>
        </w:rPr>
        <w:t>12</w:t>
      </w:r>
      <w:r w:rsidRPr="00DB142A">
        <w:rPr>
          <w:rFonts w:hint="eastAsia"/>
          <w:snapToGrid w:val="0"/>
          <w:kern w:val="0"/>
          <w:szCs w:val="21"/>
        </w:rPr>
        <w:t>溶液，取</w:t>
      </w:r>
      <w:r w:rsidRPr="00DB142A">
        <w:rPr>
          <w:snapToGrid w:val="0"/>
          <w:kern w:val="0"/>
          <w:szCs w:val="21"/>
        </w:rPr>
        <w:t>25</w:t>
      </w:r>
      <w:r>
        <w:rPr>
          <w:snapToGrid w:val="0"/>
          <w:kern w:val="0"/>
          <w:szCs w:val="21"/>
        </w:rPr>
        <w:t>mL</w:t>
      </w:r>
      <w:r w:rsidRPr="00DB142A">
        <w:rPr>
          <w:rFonts w:hint="eastAsia"/>
          <w:snapToGrid w:val="0"/>
          <w:kern w:val="0"/>
          <w:szCs w:val="21"/>
        </w:rPr>
        <w:t>置于</w:t>
      </w:r>
      <w:r w:rsidRPr="00DB142A">
        <w:rPr>
          <w:snapToGrid w:val="0"/>
          <w:kern w:val="0"/>
          <w:szCs w:val="21"/>
        </w:rPr>
        <w:t>50mL</w:t>
      </w:r>
      <w:r w:rsidRPr="00DB142A">
        <w:rPr>
          <w:rFonts w:hint="eastAsia"/>
          <w:snapToGrid w:val="0"/>
          <w:kern w:val="0"/>
          <w:szCs w:val="21"/>
        </w:rPr>
        <w:t>具塞锥形瓶中</w:t>
      </w:r>
      <w:r>
        <w:rPr>
          <w:rFonts w:hint="eastAsia"/>
          <w:snapToGrid w:val="0"/>
          <w:kern w:val="0"/>
          <w:szCs w:val="21"/>
        </w:rPr>
        <w:t>，</w:t>
      </w:r>
      <w:r w:rsidRPr="00DB142A">
        <w:rPr>
          <w:rFonts w:hint="eastAsia"/>
          <w:snapToGrid w:val="0"/>
          <w:kern w:val="0"/>
          <w:szCs w:val="21"/>
        </w:rPr>
        <w:t>称取</w:t>
      </w:r>
      <w:smartTag w:uri="urn:schemas-microsoft-com:office:smarttags" w:element="chsdate">
        <w:smartTagPr>
          <w:attr w:name="IsROCDate" w:val="False"/>
          <w:attr w:name="IsLunarDate" w:val="False"/>
          <w:attr w:name="Day" w:val="30"/>
          <w:attr w:name="Month" w:val="12"/>
          <w:attr w:name="Year" w:val="1899"/>
        </w:smartTagPr>
        <w:r w:rsidRPr="00DB142A">
          <w:rPr>
            <w:snapToGrid w:val="0"/>
            <w:kern w:val="0"/>
            <w:szCs w:val="21"/>
          </w:rPr>
          <w:t>1.0g</w:t>
        </w:r>
      </w:smartTag>
      <w:r w:rsidRPr="00DB142A">
        <w:rPr>
          <w:rFonts w:hint="eastAsia"/>
          <w:snapToGrid w:val="0"/>
          <w:kern w:val="0"/>
          <w:szCs w:val="21"/>
        </w:rPr>
        <w:t>吸附剂（干重，湿态可折合成干重</w:t>
      </w:r>
      <w:r w:rsidRPr="00627889">
        <w:rPr>
          <w:rFonts w:hint="eastAsia"/>
          <w:snapToGrid w:val="0"/>
          <w:kern w:val="0"/>
          <w:szCs w:val="21"/>
        </w:rPr>
        <w:t>或</w:t>
      </w:r>
      <w:r w:rsidR="00C11284" w:rsidRPr="00627889">
        <w:rPr>
          <w:rFonts w:hint="eastAsia"/>
          <w:snapToGrid w:val="0"/>
          <w:kern w:val="0"/>
          <w:szCs w:val="21"/>
        </w:rPr>
        <w:t>直接称取常压恒温干燥法恒重后的吸附剂</w:t>
      </w:r>
      <w:r w:rsidRPr="00627889">
        <w:rPr>
          <w:rFonts w:hint="eastAsia"/>
          <w:snapToGrid w:val="0"/>
          <w:kern w:val="0"/>
          <w:szCs w:val="21"/>
        </w:rPr>
        <w:t>）</w:t>
      </w:r>
      <w:r w:rsidRPr="00DB142A">
        <w:rPr>
          <w:rFonts w:hint="eastAsia"/>
          <w:snapToGrid w:val="0"/>
          <w:kern w:val="0"/>
          <w:szCs w:val="21"/>
        </w:rPr>
        <w:t>投入瓶中，置于</w:t>
      </w:r>
      <w:r>
        <w:rPr>
          <w:rFonts w:hint="eastAsia"/>
          <w:snapToGrid w:val="0"/>
          <w:kern w:val="0"/>
          <w:szCs w:val="21"/>
        </w:rPr>
        <w:t>（</w:t>
      </w:r>
      <w:r>
        <w:rPr>
          <w:snapToGrid w:val="0"/>
          <w:kern w:val="0"/>
          <w:szCs w:val="21"/>
        </w:rPr>
        <w:t>37</w:t>
      </w:r>
      <w:r>
        <w:rPr>
          <w:rFonts w:hint="eastAsia"/>
          <w:snapToGrid w:val="0"/>
          <w:kern w:val="0"/>
          <w:szCs w:val="21"/>
        </w:rPr>
        <w:t>±</w:t>
      </w:r>
      <w:r>
        <w:rPr>
          <w:snapToGrid w:val="0"/>
          <w:kern w:val="0"/>
          <w:szCs w:val="21"/>
        </w:rPr>
        <w:t>1</w:t>
      </w:r>
      <w:r>
        <w:rPr>
          <w:rFonts w:hint="eastAsia"/>
          <w:snapToGrid w:val="0"/>
          <w:kern w:val="0"/>
          <w:szCs w:val="21"/>
        </w:rPr>
        <w:t>）℃</w:t>
      </w:r>
      <w:r w:rsidRPr="00DB142A">
        <w:rPr>
          <w:rFonts w:hint="eastAsia"/>
          <w:snapToGrid w:val="0"/>
          <w:kern w:val="0"/>
          <w:szCs w:val="21"/>
        </w:rPr>
        <w:t>以</w:t>
      </w:r>
      <w:r>
        <w:rPr>
          <w:rFonts w:hint="eastAsia"/>
          <w:snapToGrid w:val="0"/>
          <w:kern w:val="0"/>
          <w:szCs w:val="21"/>
        </w:rPr>
        <w:t>（</w:t>
      </w:r>
      <w:r>
        <w:rPr>
          <w:snapToGrid w:val="0"/>
          <w:kern w:val="0"/>
          <w:szCs w:val="21"/>
        </w:rPr>
        <w:t>60</w:t>
      </w:r>
      <w:r>
        <w:rPr>
          <w:rFonts w:hint="eastAsia"/>
          <w:snapToGrid w:val="0"/>
          <w:kern w:val="0"/>
          <w:szCs w:val="21"/>
        </w:rPr>
        <w:t>±</w:t>
      </w:r>
      <w:r>
        <w:rPr>
          <w:snapToGrid w:val="0"/>
          <w:kern w:val="0"/>
          <w:szCs w:val="21"/>
        </w:rPr>
        <w:t>10</w:t>
      </w:r>
      <w:r>
        <w:rPr>
          <w:rFonts w:hint="eastAsia"/>
          <w:snapToGrid w:val="0"/>
          <w:kern w:val="0"/>
          <w:szCs w:val="21"/>
        </w:rPr>
        <w:t>）次</w:t>
      </w:r>
      <w:r>
        <w:rPr>
          <w:snapToGrid w:val="0"/>
          <w:kern w:val="0"/>
          <w:szCs w:val="21"/>
        </w:rPr>
        <w:t>/min</w:t>
      </w:r>
      <w:r w:rsidRPr="00DB142A">
        <w:rPr>
          <w:rFonts w:hint="eastAsia"/>
          <w:snapToGrid w:val="0"/>
          <w:kern w:val="0"/>
          <w:szCs w:val="21"/>
        </w:rPr>
        <w:t>的速率在恒温水浴振荡器内振荡吸附</w:t>
      </w:r>
      <w:r w:rsidRPr="00DB142A">
        <w:rPr>
          <w:snapToGrid w:val="0"/>
          <w:kern w:val="0"/>
          <w:szCs w:val="21"/>
        </w:rPr>
        <w:t>2h</w:t>
      </w:r>
      <w:r w:rsidRPr="00DB142A">
        <w:rPr>
          <w:rFonts w:hint="eastAsia"/>
          <w:snapToGrid w:val="0"/>
          <w:kern w:val="0"/>
          <w:szCs w:val="21"/>
        </w:rPr>
        <w:t>，用紫外分光光度法于</w:t>
      </w:r>
      <w:r w:rsidRPr="00DB142A">
        <w:rPr>
          <w:snapToGrid w:val="0"/>
          <w:kern w:val="0"/>
          <w:szCs w:val="21"/>
        </w:rPr>
        <w:t>361nm</w:t>
      </w:r>
      <w:r w:rsidRPr="00DB142A">
        <w:rPr>
          <w:rFonts w:hint="eastAsia"/>
          <w:snapToGrid w:val="0"/>
          <w:kern w:val="0"/>
          <w:szCs w:val="21"/>
        </w:rPr>
        <w:t>处测量计算吸附前后的维生素</w:t>
      </w:r>
      <w:r w:rsidRPr="00DB142A">
        <w:rPr>
          <w:snapToGrid w:val="0"/>
          <w:kern w:val="0"/>
          <w:szCs w:val="21"/>
        </w:rPr>
        <w:t>B</w:t>
      </w:r>
      <w:r w:rsidRPr="00C9214C">
        <w:rPr>
          <w:snapToGrid w:val="0"/>
          <w:kern w:val="0"/>
          <w:szCs w:val="21"/>
          <w:vertAlign w:val="subscript"/>
        </w:rPr>
        <w:t>12</w:t>
      </w:r>
      <w:r w:rsidRPr="00DB142A">
        <w:rPr>
          <w:rFonts w:hint="eastAsia"/>
          <w:snapToGrid w:val="0"/>
          <w:kern w:val="0"/>
          <w:szCs w:val="21"/>
        </w:rPr>
        <w:t>溶液</w:t>
      </w:r>
      <w:r w:rsidRPr="00BB2E06">
        <w:rPr>
          <w:rFonts w:hint="eastAsia"/>
          <w:snapToGrid w:val="0"/>
          <w:kern w:val="0"/>
          <w:szCs w:val="21"/>
        </w:rPr>
        <w:t>浓度</w:t>
      </w:r>
      <w:r w:rsidRPr="00DB142A">
        <w:rPr>
          <w:rFonts w:hint="eastAsia"/>
          <w:snapToGrid w:val="0"/>
          <w:kern w:val="0"/>
          <w:szCs w:val="21"/>
        </w:rPr>
        <w:t>，按式（</w:t>
      </w:r>
      <w:r w:rsidRPr="00DB142A">
        <w:rPr>
          <w:snapToGrid w:val="0"/>
          <w:kern w:val="0"/>
          <w:szCs w:val="21"/>
        </w:rPr>
        <w:t>3</w:t>
      </w:r>
      <w:r w:rsidRPr="00DB142A">
        <w:rPr>
          <w:rFonts w:hint="eastAsia"/>
          <w:snapToGrid w:val="0"/>
          <w:kern w:val="0"/>
          <w:szCs w:val="21"/>
        </w:rPr>
        <w:t>）计算下降率</w:t>
      </w:r>
      <w:r w:rsidRPr="0047504B">
        <w:rPr>
          <w:rFonts w:ascii="宋体" w:hAnsi="宋体"/>
          <w:snapToGrid w:val="0"/>
          <w:kern w:val="0"/>
          <w:szCs w:val="21"/>
        </w:rPr>
        <w:t>:</w:t>
      </w:r>
    </w:p>
    <w:p w:rsidR="00D20F07" w:rsidRPr="00DB142A" w:rsidRDefault="00D20F07" w:rsidP="00B76C1D">
      <w:pPr>
        <w:numPr>
          <w:ilvl w:val="0"/>
          <w:numId w:val="0"/>
        </w:numPr>
        <w:ind w:left="420"/>
        <w:jc w:val="center"/>
        <w:rPr>
          <w:snapToGrid w:val="0"/>
          <w:kern w:val="0"/>
          <w:szCs w:val="21"/>
        </w:rPr>
      </w:pPr>
      <w:r w:rsidRPr="00DB142A">
        <w:rPr>
          <w:snapToGrid w:val="0"/>
          <w:kern w:val="0"/>
          <w:szCs w:val="21"/>
        </w:rPr>
        <w:t>cr(%)=</w:t>
      </w:r>
      <w:r w:rsidRPr="00DB142A">
        <w:rPr>
          <w:position w:val="-24"/>
        </w:rPr>
        <w:object w:dxaOrig="520" w:dyaOrig="620">
          <v:shape id="_x0000_i1027" type="#_x0000_t75" style="width:26.25pt;height:30.75pt" o:ole="">
            <v:imagedata r:id="rId17" o:title=""/>
          </v:shape>
          <o:OLEObject Type="Embed" ProgID="Equation.DSMT4" ShapeID="_x0000_i1027" DrawAspect="Content" ObjectID="_1526106445" r:id="rId20"/>
        </w:object>
      </w:r>
      <w:r>
        <w:rPr>
          <w:snapToGrid w:val="0"/>
          <w:kern w:val="0"/>
          <w:szCs w:val="21"/>
        </w:rPr>
        <w:t>×</w:t>
      </w:r>
      <w:r w:rsidRPr="00DB142A">
        <w:rPr>
          <w:snapToGrid w:val="0"/>
          <w:kern w:val="0"/>
          <w:szCs w:val="21"/>
        </w:rPr>
        <w:t xml:space="preserve"> 100%  </w:t>
      </w:r>
      <w:r w:rsidRPr="00DB142A">
        <w:rPr>
          <w:rFonts w:hint="eastAsia"/>
          <w:snapToGrid w:val="0"/>
          <w:kern w:val="0"/>
          <w:szCs w:val="21"/>
        </w:rPr>
        <w:t>…………………………（</w:t>
      </w:r>
      <w:r w:rsidRPr="00DB142A">
        <w:rPr>
          <w:snapToGrid w:val="0"/>
          <w:kern w:val="0"/>
          <w:szCs w:val="21"/>
        </w:rPr>
        <w:t>3</w:t>
      </w:r>
      <w:r w:rsidRPr="00DB142A">
        <w:rPr>
          <w:rFonts w:hint="eastAsia"/>
          <w:snapToGrid w:val="0"/>
          <w:kern w:val="0"/>
          <w:szCs w:val="21"/>
        </w:rPr>
        <w:t>）</w:t>
      </w:r>
    </w:p>
    <w:p w:rsidR="00D20F07" w:rsidRPr="00DB142A" w:rsidRDefault="00D20F07" w:rsidP="00B76C1D">
      <w:pPr>
        <w:numPr>
          <w:ilvl w:val="0"/>
          <w:numId w:val="0"/>
        </w:numPr>
        <w:rPr>
          <w:snapToGrid w:val="0"/>
          <w:kern w:val="0"/>
          <w:szCs w:val="21"/>
        </w:rPr>
      </w:pPr>
      <w:r w:rsidRPr="00DB142A">
        <w:rPr>
          <w:snapToGrid w:val="0"/>
          <w:kern w:val="0"/>
          <w:szCs w:val="21"/>
        </w:rPr>
        <w:tab/>
      </w:r>
      <w:r w:rsidRPr="00DB142A">
        <w:rPr>
          <w:rFonts w:hint="eastAsia"/>
          <w:snapToGrid w:val="0"/>
          <w:kern w:val="0"/>
          <w:szCs w:val="21"/>
        </w:rPr>
        <w:t>式中：</w:t>
      </w:r>
      <w:r w:rsidRPr="00DB142A">
        <w:rPr>
          <w:snapToGrid w:val="0"/>
          <w:kern w:val="0"/>
          <w:szCs w:val="21"/>
        </w:rPr>
        <w:t>cr——</w:t>
      </w:r>
      <w:r w:rsidRPr="00DB142A">
        <w:rPr>
          <w:rFonts w:hint="eastAsia"/>
          <w:snapToGrid w:val="0"/>
          <w:kern w:val="0"/>
          <w:szCs w:val="21"/>
        </w:rPr>
        <w:t>维生素</w:t>
      </w:r>
      <w:r w:rsidRPr="00DB142A">
        <w:rPr>
          <w:snapToGrid w:val="0"/>
          <w:kern w:val="0"/>
          <w:szCs w:val="21"/>
        </w:rPr>
        <w:t>B</w:t>
      </w:r>
      <w:r w:rsidRPr="00DB142A">
        <w:rPr>
          <w:snapToGrid w:val="0"/>
          <w:kern w:val="0"/>
          <w:szCs w:val="21"/>
          <w:vertAlign w:val="subscript"/>
        </w:rPr>
        <w:t>12</w:t>
      </w:r>
      <w:r w:rsidRPr="00DB142A">
        <w:rPr>
          <w:rFonts w:hint="eastAsia"/>
          <w:snapToGrid w:val="0"/>
          <w:kern w:val="0"/>
          <w:szCs w:val="21"/>
        </w:rPr>
        <w:t>溶液下降率</w:t>
      </w:r>
    </w:p>
    <w:p w:rsidR="00D20F07" w:rsidRPr="00DB142A" w:rsidRDefault="00D20F07" w:rsidP="00B76C1D">
      <w:pPr>
        <w:numPr>
          <w:ilvl w:val="0"/>
          <w:numId w:val="0"/>
        </w:numPr>
        <w:ind w:firstLineChars="500" w:firstLine="1050"/>
        <w:rPr>
          <w:snapToGrid w:val="0"/>
          <w:kern w:val="0"/>
          <w:szCs w:val="21"/>
        </w:rPr>
      </w:pPr>
      <w:r w:rsidRPr="00DB142A">
        <w:rPr>
          <w:snapToGrid w:val="0"/>
          <w:kern w:val="0"/>
          <w:szCs w:val="21"/>
        </w:rPr>
        <w:t>c</w:t>
      </w:r>
      <w:r w:rsidRPr="00DB142A">
        <w:rPr>
          <w:snapToGrid w:val="0"/>
          <w:kern w:val="0"/>
          <w:szCs w:val="21"/>
          <w:vertAlign w:val="subscript"/>
        </w:rPr>
        <w:t>0</w:t>
      </w:r>
      <w:r w:rsidRPr="00DB142A">
        <w:rPr>
          <w:snapToGrid w:val="0"/>
          <w:kern w:val="0"/>
          <w:szCs w:val="21"/>
        </w:rPr>
        <w:t>——</w:t>
      </w:r>
      <w:r w:rsidRPr="00DB142A">
        <w:rPr>
          <w:rFonts w:hint="eastAsia"/>
          <w:snapToGrid w:val="0"/>
          <w:kern w:val="0"/>
          <w:szCs w:val="21"/>
        </w:rPr>
        <w:t>吸附前维生素</w:t>
      </w:r>
      <w:r w:rsidRPr="00DB142A">
        <w:rPr>
          <w:snapToGrid w:val="0"/>
          <w:kern w:val="0"/>
          <w:szCs w:val="21"/>
        </w:rPr>
        <w:t>B</w:t>
      </w:r>
      <w:r w:rsidRPr="00DB142A">
        <w:rPr>
          <w:snapToGrid w:val="0"/>
          <w:kern w:val="0"/>
          <w:szCs w:val="21"/>
          <w:vertAlign w:val="subscript"/>
        </w:rPr>
        <w:t>12</w:t>
      </w:r>
      <w:r w:rsidRPr="00DB142A">
        <w:rPr>
          <w:rFonts w:hint="eastAsia"/>
          <w:snapToGrid w:val="0"/>
          <w:kern w:val="0"/>
          <w:szCs w:val="21"/>
        </w:rPr>
        <w:t>溶液浓度，</w:t>
      </w:r>
      <w:r w:rsidRPr="00DB142A">
        <w:rPr>
          <w:snapToGrid w:val="0"/>
          <w:kern w:val="0"/>
          <w:szCs w:val="21"/>
        </w:rPr>
        <w:t>mg/L</w:t>
      </w:r>
    </w:p>
    <w:p w:rsidR="00D20F07" w:rsidRPr="00DB142A" w:rsidRDefault="00D20F07" w:rsidP="00B76C1D">
      <w:pPr>
        <w:numPr>
          <w:ilvl w:val="0"/>
          <w:numId w:val="0"/>
        </w:numPr>
        <w:ind w:firstLineChars="500" w:firstLine="1050"/>
        <w:rPr>
          <w:snapToGrid w:val="0"/>
          <w:kern w:val="0"/>
          <w:szCs w:val="21"/>
        </w:rPr>
      </w:pPr>
      <w:r w:rsidRPr="00DB142A">
        <w:rPr>
          <w:snapToGrid w:val="0"/>
          <w:kern w:val="0"/>
          <w:szCs w:val="21"/>
        </w:rPr>
        <w:t>c</w:t>
      </w:r>
      <w:r w:rsidRPr="00DB142A">
        <w:rPr>
          <w:snapToGrid w:val="0"/>
          <w:kern w:val="0"/>
          <w:szCs w:val="21"/>
          <w:vertAlign w:val="subscript"/>
        </w:rPr>
        <w:t>t</w:t>
      </w:r>
      <w:r w:rsidRPr="00DB142A">
        <w:rPr>
          <w:snapToGrid w:val="0"/>
          <w:kern w:val="0"/>
          <w:szCs w:val="21"/>
        </w:rPr>
        <w:t>——</w:t>
      </w:r>
      <w:r w:rsidRPr="00DB142A">
        <w:rPr>
          <w:rFonts w:hint="eastAsia"/>
          <w:snapToGrid w:val="0"/>
          <w:kern w:val="0"/>
          <w:szCs w:val="21"/>
        </w:rPr>
        <w:t>吸附</w:t>
      </w:r>
      <w:r w:rsidRPr="00DB142A">
        <w:rPr>
          <w:snapToGrid w:val="0"/>
          <w:kern w:val="0"/>
          <w:szCs w:val="21"/>
        </w:rPr>
        <w:t>2</w:t>
      </w:r>
      <w:r w:rsidRPr="00DB142A">
        <w:rPr>
          <w:rFonts w:hint="eastAsia"/>
          <w:snapToGrid w:val="0"/>
          <w:kern w:val="0"/>
          <w:szCs w:val="21"/>
        </w:rPr>
        <w:t>小时后维生素</w:t>
      </w:r>
      <w:r w:rsidRPr="00DB142A">
        <w:rPr>
          <w:snapToGrid w:val="0"/>
          <w:kern w:val="0"/>
          <w:szCs w:val="21"/>
        </w:rPr>
        <w:t>B</w:t>
      </w:r>
      <w:r w:rsidRPr="00DB142A">
        <w:rPr>
          <w:snapToGrid w:val="0"/>
          <w:kern w:val="0"/>
          <w:szCs w:val="21"/>
          <w:vertAlign w:val="subscript"/>
        </w:rPr>
        <w:t>12</w:t>
      </w:r>
      <w:r w:rsidRPr="00DB142A">
        <w:rPr>
          <w:rFonts w:hint="eastAsia"/>
          <w:snapToGrid w:val="0"/>
          <w:kern w:val="0"/>
          <w:szCs w:val="21"/>
        </w:rPr>
        <w:t>溶液浓度，</w:t>
      </w:r>
      <w:r w:rsidRPr="00DB142A">
        <w:rPr>
          <w:snapToGrid w:val="0"/>
          <w:kern w:val="0"/>
          <w:szCs w:val="21"/>
        </w:rPr>
        <w:t>mg/L</w:t>
      </w:r>
    </w:p>
    <w:p w:rsidR="00D20F07" w:rsidRDefault="00D20F07" w:rsidP="00B76C1D">
      <w:pPr>
        <w:numPr>
          <w:ilvl w:val="0"/>
          <w:numId w:val="0"/>
        </w:numPr>
        <w:ind w:firstLineChars="200" w:firstLine="420"/>
        <w:rPr>
          <w:snapToGrid w:val="0"/>
          <w:kern w:val="0"/>
          <w:szCs w:val="21"/>
        </w:rPr>
      </w:pPr>
      <w:r w:rsidRPr="00DB142A">
        <w:rPr>
          <w:rFonts w:hint="eastAsia"/>
          <w:snapToGrid w:val="0"/>
          <w:kern w:val="0"/>
          <w:szCs w:val="21"/>
        </w:rPr>
        <w:t>下降率应符合</w:t>
      </w:r>
      <w:smartTag w:uri="urn:schemas-microsoft-com:office:smarttags" w:element="chsdate">
        <w:smartTagPr>
          <w:attr w:name="IsROCDate" w:val="False"/>
          <w:attr w:name="IsLunarDate" w:val="False"/>
          <w:attr w:name="Day" w:val="30"/>
          <w:attr w:name="Month" w:val="12"/>
          <w:attr w:name="Year" w:val="1899"/>
        </w:smartTagPr>
        <w:r w:rsidRPr="00DB142A">
          <w:rPr>
            <w:snapToGrid w:val="0"/>
            <w:kern w:val="0"/>
            <w:szCs w:val="21"/>
          </w:rPr>
          <w:t>5.7.3</w:t>
        </w:r>
      </w:smartTag>
      <w:r w:rsidRPr="00DB142A">
        <w:rPr>
          <w:rFonts w:hint="eastAsia"/>
          <w:snapToGrid w:val="0"/>
          <w:kern w:val="0"/>
          <w:szCs w:val="21"/>
        </w:rPr>
        <w:t>的要求。</w:t>
      </w:r>
    </w:p>
    <w:p w:rsidR="00D20F07" w:rsidRPr="00485EED" w:rsidRDefault="00D20F07" w:rsidP="007C5900">
      <w:pPr>
        <w:numPr>
          <w:ilvl w:val="0"/>
          <w:numId w:val="0"/>
        </w:numPr>
        <w:ind w:firstLineChars="200" w:firstLine="360"/>
        <w:rPr>
          <w:rFonts w:ascii="宋体"/>
          <w:sz w:val="18"/>
          <w:szCs w:val="18"/>
        </w:rPr>
      </w:pPr>
      <w:r w:rsidRPr="00485EED">
        <w:rPr>
          <w:rFonts w:ascii="黑体" w:eastAsia="黑体" w:hAnsi="黑体" w:hint="eastAsia"/>
          <w:sz w:val="18"/>
          <w:szCs w:val="18"/>
        </w:rPr>
        <w:t>注：</w:t>
      </w:r>
      <w:r w:rsidRPr="00485EED">
        <w:rPr>
          <w:rFonts w:ascii="宋体" w:hAnsi="宋体" w:hint="eastAsia"/>
          <w:sz w:val="18"/>
          <w:szCs w:val="18"/>
        </w:rPr>
        <w:t>湿态可折合成干重</w:t>
      </w:r>
      <w:r w:rsidRPr="00485EED">
        <w:rPr>
          <w:rFonts w:ascii="宋体"/>
          <w:sz w:val="18"/>
          <w:szCs w:val="18"/>
        </w:rPr>
        <w:t>,</w:t>
      </w:r>
      <w:r w:rsidRPr="00485EED">
        <w:rPr>
          <w:rFonts w:ascii="宋体" w:hAnsi="宋体" w:hint="eastAsia"/>
          <w:sz w:val="18"/>
          <w:szCs w:val="18"/>
        </w:rPr>
        <w:t>即</w:t>
      </w:r>
      <w:r w:rsidR="002D3E31">
        <w:rPr>
          <w:rFonts w:ascii="宋体" w:hAnsi="宋体" w:hint="eastAsia"/>
          <w:sz w:val="18"/>
          <w:szCs w:val="18"/>
        </w:rPr>
        <w:t>：</w:t>
      </w:r>
      <w:r w:rsidRPr="00485EED">
        <w:rPr>
          <w:rFonts w:ascii="宋体" w:hAnsi="宋体" w:hint="eastAsia"/>
          <w:sz w:val="18"/>
          <w:szCs w:val="18"/>
        </w:rPr>
        <w:t>量取一定体积的吸附剂，烘干至恒重，称量，折算出</w:t>
      </w:r>
      <w:r w:rsidRPr="00485EED">
        <w:rPr>
          <w:rFonts w:ascii="宋体" w:hAnsi="宋体"/>
          <w:sz w:val="18"/>
          <w:szCs w:val="18"/>
        </w:rPr>
        <w:t>1g</w:t>
      </w:r>
      <w:r w:rsidRPr="00485EED">
        <w:rPr>
          <w:rFonts w:ascii="宋体" w:hAnsi="宋体" w:hint="eastAsia"/>
          <w:sz w:val="18"/>
          <w:szCs w:val="18"/>
        </w:rPr>
        <w:t>干重的吸附剂相当于湿态下多少</w:t>
      </w:r>
      <w:r w:rsidRPr="00485EED">
        <w:rPr>
          <w:rFonts w:ascii="宋体" w:hAnsi="宋体"/>
          <w:sz w:val="18"/>
          <w:szCs w:val="18"/>
        </w:rPr>
        <w:t>mL</w:t>
      </w:r>
      <w:r w:rsidRPr="00485EED">
        <w:rPr>
          <w:rFonts w:ascii="宋体" w:hAnsi="宋体" w:hint="eastAsia"/>
          <w:sz w:val="18"/>
          <w:szCs w:val="18"/>
        </w:rPr>
        <w:t>。</w:t>
      </w:r>
    </w:p>
    <w:p w:rsidR="00D20F07" w:rsidRPr="00A60A41" w:rsidRDefault="00D20F07" w:rsidP="00B76C1D">
      <w:pPr>
        <w:numPr>
          <w:ilvl w:val="0"/>
          <w:numId w:val="0"/>
        </w:numPr>
        <w:rPr>
          <w:rFonts w:ascii="黑体" w:eastAsia="黑体"/>
          <w:kern w:val="0"/>
          <w:szCs w:val="20"/>
        </w:rPr>
      </w:pPr>
      <w:r w:rsidRPr="001D4987">
        <w:rPr>
          <w:rFonts w:ascii="黑体" w:eastAsia="黑体"/>
          <w:kern w:val="0"/>
          <w:szCs w:val="20"/>
        </w:rPr>
        <w:t>6.</w:t>
      </w:r>
      <w:r w:rsidR="00CA5FDF" w:rsidRPr="001D4987">
        <w:rPr>
          <w:rFonts w:ascii="黑体" w:eastAsia="黑体" w:hint="eastAsia"/>
          <w:kern w:val="0"/>
          <w:szCs w:val="20"/>
        </w:rPr>
        <w:t>11</w:t>
      </w:r>
      <w:r w:rsidRPr="00A60A41">
        <w:rPr>
          <w:rFonts w:ascii="黑体" w:eastAsia="黑体" w:hint="eastAsia"/>
          <w:kern w:val="0"/>
          <w:szCs w:val="20"/>
        </w:rPr>
        <w:t>耐温性能</w:t>
      </w:r>
    </w:p>
    <w:p w:rsidR="00D20F07" w:rsidRDefault="00D20F07" w:rsidP="0031591D">
      <w:pPr>
        <w:pStyle w:val="ac"/>
        <w:numPr>
          <w:ilvl w:val="0"/>
          <w:numId w:val="0"/>
        </w:numPr>
        <w:ind w:firstLineChars="200" w:firstLine="420"/>
        <w:rPr>
          <w:rFonts w:ascii="宋体" w:eastAsia="宋体" w:hAnsi="宋体"/>
        </w:rPr>
      </w:pPr>
      <w:r w:rsidRPr="00A60A41">
        <w:rPr>
          <w:rFonts w:ascii="宋体" w:eastAsia="宋体" w:hAnsi="宋体" w:hint="eastAsia"/>
        </w:rPr>
        <w:lastRenderedPageBreak/>
        <w:t>将灌流器放入</w:t>
      </w:r>
      <w:smartTag w:uri="urn:schemas-microsoft-com:office:smarttags" w:element="chsdate">
        <w:smartTagPr>
          <w:attr w:name="IsROCDate" w:val="False"/>
          <w:attr w:name="IsLunarDate" w:val="False"/>
          <w:attr w:name="Day" w:val="30"/>
          <w:attr w:name="Month" w:val="12"/>
          <w:attr w:name="Year" w:val="1899"/>
        </w:smartTagPr>
        <w:r w:rsidRPr="00A60A41">
          <w:rPr>
            <w:rFonts w:ascii="宋体" w:eastAsia="宋体" w:hAnsi="宋体"/>
            <w:szCs w:val="21"/>
          </w:rPr>
          <w:t>0</w:t>
        </w:r>
        <w:r w:rsidRPr="00A60A41">
          <w:rPr>
            <w:rFonts w:ascii="宋体" w:eastAsia="宋体" w:hAnsi="宋体" w:hint="eastAsia"/>
            <w:szCs w:val="21"/>
          </w:rPr>
          <w:t>℃</w:t>
        </w:r>
      </w:smartTag>
      <w:r w:rsidRPr="00A60A41">
        <w:rPr>
          <w:rFonts w:ascii="宋体" w:eastAsia="宋体" w:hAnsi="宋体" w:hint="eastAsia"/>
          <w:szCs w:val="21"/>
        </w:rPr>
        <w:t>冰箱中</w:t>
      </w:r>
      <w:r w:rsidRPr="00A60A41">
        <w:rPr>
          <w:rFonts w:ascii="宋体" w:eastAsia="宋体" w:hAnsi="宋体"/>
          <w:szCs w:val="21"/>
        </w:rPr>
        <w:t>30min</w:t>
      </w:r>
      <w:r w:rsidRPr="00A60A41">
        <w:rPr>
          <w:rFonts w:ascii="宋体" w:eastAsia="宋体" w:hAnsi="宋体" w:hint="eastAsia"/>
          <w:szCs w:val="21"/>
        </w:rPr>
        <w:t>，</w:t>
      </w:r>
      <w:r>
        <w:rPr>
          <w:rFonts w:ascii="宋体" w:eastAsia="宋体" w:hAnsi="宋体" w:hint="eastAsia"/>
          <w:szCs w:val="21"/>
        </w:rPr>
        <w:t>立即</w:t>
      </w:r>
      <w:r w:rsidRPr="00A60A41">
        <w:rPr>
          <w:rFonts w:ascii="宋体" w:eastAsia="宋体" w:hAnsi="宋体" w:hint="eastAsia"/>
          <w:szCs w:val="21"/>
        </w:rPr>
        <w:t>放入</w:t>
      </w:r>
      <w:smartTag w:uri="urn:schemas-microsoft-com:office:smarttags" w:element="chsdate">
        <w:smartTagPr>
          <w:attr w:name="IsROCDate" w:val="False"/>
          <w:attr w:name="IsLunarDate" w:val="False"/>
          <w:attr w:name="Day" w:val="30"/>
          <w:attr w:name="Month" w:val="12"/>
          <w:attr w:name="Year" w:val="1899"/>
        </w:smartTagPr>
        <w:r w:rsidRPr="00A60A41">
          <w:rPr>
            <w:rFonts w:ascii="宋体" w:eastAsia="宋体" w:hAnsi="宋体"/>
            <w:szCs w:val="21"/>
          </w:rPr>
          <w:t>50</w:t>
        </w:r>
        <w:r w:rsidRPr="00A60A41">
          <w:rPr>
            <w:rFonts w:ascii="宋体" w:eastAsia="宋体" w:hAnsi="宋体" w:hint="eastAsia"/>
            <w:szCs w:val="21"/>
          </w:rPr>
          <w:t>℃</w:t>
        </w:r>
      </w:smartTag>
      <w:r w:rsidRPr="00A60A41">
        <w:rPr>
          <w:rFonts w:ascii="宋体" w:eastAsia="宋体" w:hAnsi="宋体" w:hint="eastAsia"/>
          <w:szCs w:val="21"/>
        </w:rPr>
        <w:t>恒温箱中</w:t>
      </w:r>
      <w:r w:rsidRPr="00A60A41">
        <w:rPr>
          <w:rFonts w:ascii="宋体" w:eastAsia="宋体" w:hAnsi="宋体"/>
          <w:szCs w:val="21"/>
        </w:rPr>
        <w:t>3h</w:t>
      </w:r>
      <w:r w:rsidRPr="00A60A41">
        <w:rPr>
          <w:rFonts w:ascii="宋体" w:eastAsia="宋体" w:hAnsi="宋体" w:hint="eastAsia"/>
          <w:szCs w:val="21"/>
        </w:rPr>
        <w:t>，取出后恢复至室温进行观察，并</w:t>
      </w:r>
      <w:r w:rsidRPr="00A60A41">
        <w:rPr>
          <w:rFonts w:ascii="宋体" w:eastAsia="宋体" w:hAnsi="宋体" w:hint="eastAsia"/>
        </w:rPr>
        <w:t>按照</w:t>
      </w:r>
      <w:r w:rsidRPr="00A60A41">
        <w:rPr>
          <w:rFonts w:ascii="宋体" w:eastAsia="宋体" w:hAnsi="宋体"/>
        </w:rPr>
        <w:t>6.6</w:t>
      </w:r>
      <w:r w:rsidRPr="00A60A41">
        <w:rPr>
          <w:rFonts w:ascii="宋体" w:eastAsia="宋体" w:hAnsi="宋体" w:hint="eastAsia"/>
        </w:rPr>
        <w:t>进行试验，应符合</w:t>
      </w:r>
      <w:r w:rsidRPr="00A60A41">
        <w:rPr>
          <w:rFonts w:ascii="宋体" w:eastAsia="宋体" w:hAnsi="宋体"/>
        </w:rPr>
        <w:t>5.8</w:t>
      </w:r>
      <w:r w:rsidRPr="00A60A41">
        <w:rPr>
          <w:rFonts w:ascii="宋体" w:eastAsia="宋体" w:hAnsi="宋体" w:hint="eastAsia"/>
        </w:rPr>
        <w:t>要求。</w:t>
      </w:r>
    </w:p>
    <w:p w:rsidR="00D20F07" w:rsidRPr="00485EED" w:rsidRDefault="00D20F07" w:rsidP="002A47A4">
      <w:pPr>
        <w:numPr>
          <w:ilvl w:val="0"/>
          <w:numId w:val="0"/>
        </w:numPr>
        <w:rPr>
          <w:rFonts w:ascii="黑体" w:eastAsia="黑体"/>
          <w:kern w:val="0"/>
          <w:szCs w:val="20"/>
        </w:rPr>
      </w:pPr>
      <w:r w:rsidRPr="00485EED">
        <w:rPr>
          <w:rFonts w:ascii="黑体" w:eastAsia="黑体"/>
          <w:kern w:val="0"/>
          <w:szCs w:val="20"/>
        </w:rPr>
        <w:t>6.</w:t>
      </w:r>
      <w:r w:rsidR="00CA5FDF" w:rsidRPr="00485EED">
        <w:rPr>
          <w:rFonts w:ascii="黑体" w:eastAsia="黑体" w:hint="eastAsia"/>
          <w:kern w:val="0"/>
          <w:szCs w:val="20"/>
        </w:rPr>
        <w:t>12</w:t>
      </w:r>
      <w:r w:rsidRPr="00485EED">
        <w:rPr>
          <w:rFonts w:ascii="黑体" w:eastAsia="黑体" w:hint="eastAsia"/>
          <w:kern w:val="0"/>
          <w:szCs w:val="20"/>
        </w:rPr>
        <w:t>有效期</w:t>
      </w:r>
    </w:p>
    <w:p w:rsidR="00D20F07" w:rsidRPr="00073A4F" w:rsidRDefault="00920F87" w:rsidP="00C449AC">
      <w:pPr>
        <w:pStyle w:val="afd"/>
        <w:ind w:firstLine="420"/>
        <w:rPr>
          <w:rFonts w:hAnsi="宋体"/>
          <w:noProof w:val="0"/>
          <w:kern w:val="2"/>
          <w:szCs w:val="21"/>
        </w:rPr>
      </w:pPr>
      <w:r w:rsidRPr="00485EED">
        <w:rPr>
          <w:rFonts w:hAnsi="宋体" w:hint="eastAsia"/>
          <w:noProof w:val="0"/>
          <w:kern w:val="2"/>
          <w:szCs w:val="21"/>
        </w:rPr>
        <w:t>取过期</w:t>
      </w:r>
      <w:r w:rsidR="00712506">
        <w:rPr>
          <w:rFonts w:hAnsi="宋体" w:hint="eastAsia"/>
          <w:noProof w:val="0"/>
          <w:kern w:val="2"/>
          <w:szCs w:val="21"/>
        </w:rPr>
        <w:t>不超过一个月</w:t>
      </w:r>
      <w:r w:rsidRPr="00485EED">
        <w:rPr>
          <w:rFonts w:hAnsi="宋体" w:hint="eastAsia"/>
          <w:noProof w:val="0"/>
          <w:kern w:val="2"/>
          <w:szCs w:val="21"/>
        </w:rPr>
        <w:t>的产品（仲裁法，宜优先采用）</w:t>
      </w:r>
      <w:r w:rsidR="00C26C1E" w:rsidRPr="00485EED">
        <w:rPr>
          <w:rFonts w:hAnsi="宋体" w:hint="eastAsia"/>
          <w:noProof w:val="0"/>
          <w:kern w:val="2"/>
          <w:szCs w:val="21"/>
        </w:rPr>
        <w:t>或经过一段加速至保存期的产品</w:t>
      </w:r>
      <w:r w:rsidRPr="00485EED">
        <w:rPr>
          <w:rFonts w:hAnsi="宋体" w:hint="eastAsia"/>
          <w:noProof w:val="0"/>
          <w:kern w:val="2"/>
          <w:szCs w:val="21"/>
        </w:rPr>
        <w:t>，</w:t>
      </w:r>
      <w:r w:rsidR="00D20F07" w:rsidRPr="00485EED">
        <w:rPr>
          <w:rFonts w:hAnsi="宋体" w:hint="eastAsia"/>
          <w:noProof w:val="0"/>
          <w:kern w:val="2"/>
          <w:szCs w:val="21"/>
        </w:rPr>
        <w:t>对产品的微粒脱落、无菌、热原和密封性能进行检测，应符合</w:t>
      </w:r>
      <w:r w:rsidR="002125F7" w:rsidRPr="00485EED">
        <w:rPr>
          <w:rFonts w:hAnsi="宋体" w:hint="eastAsia"/>
          <w:noProof w:val="0"/>
          <w:kern w:val="2"/>
          <w:szCs w:val="21"/>
        </w:rPr>
        <w:t>5.12</w:t>
      </w:r>
      <w:r w:rsidR="00D20F07" w:rsidRPr="00485EED">
        <w:rPr>
          <w:rFonts w:hAnsi="宋体" w:hint="eastAsia"/>
          <w:noProof w:val="0"/>
          <w:kern w:val="2"/>
          <w:szCs w:val="21"/>
        </w:rPr>
        <w:t>的要求</w:t>
      </w:r>
      <w:r w:rsidR="00D20F07" w:rsidRPr="00073A4F">
        <w:rPr>
          <w:rFonts w:hAnsi="宋体" w:hint="eastAsia"/>
          <w:noProof w:val="0"/>
          <w:kern w:val="2"/>
          <w:szCs w:val="21"/>
        </w:rPr>
        <w:t>。</w:t>
      </w:r>
    </w:p>
    <w:p w:rsidR="00D20F07" w:rsidRPr="00073A4F" w:rsidRDefault="00D20F07" w:rsidP="00073A4F">
      <w:pPr>
        <w:numPr>
          <w:ilvl w:val="0"/>
          <w:numId w:val="0"/>
        </w:numPr>
        <w:ind w:firstLineChars="200" w:firstLine="420"/>
        <w:rPr>
          <w:rFonts w:ascii="宋体" w:hAnsi="宋体"/>
          <w:szCs w:val="21"/>
        </w:rPr>
      </w:pPr>
      <w:r w:rsidRPr="00073A4F">
        <w:rPr>
          <w:rFonts w:ascii="宋体" w:hAnsi="宋体" w:hint="eastAsia"/>
          <w:szCs w:val="21"/>
        </w:rPr>
        <w:t>注：加速老化过程可参考</w:t>
      </w:r>
      <w:r w:rsidR="001D4987">
        <w:rPr>
          <w:rFonts w:ascii="宋体" w:hAnsi="宋体"/>
          <w:szCs w:val="21"/>
        </w:rPr>
        <w:t>YY/T</w:t>
      </w:r>
      <w:r w:rsidRPr="00073A4F">
        <w:rPr>
          <w:rFonts w:ascii="宋体" w:hAnsi="宋体"/>
          <w:szCs w:val="21"/>
        </w:rPr>
        <w:t>0681.1</w:t>
      </w:r>
      <w:r w:rsidRPr="00073A4F">
        <w:rPr>
          <w:rFonts w:ascii="宋体" w:hAnsi="宋体" w:hint="eastAsia"/>
          <w:szCs w:val="21"/>
        </w:rPr>
        <w:t>的有关规定。</w:t>
      </w:r>
    </w:p>
    <w:p w:rsidR="00D20F07" w:rsidRPr="00C41367" w:rsidRDefault="00D20F07" w:rsidP="00627889">
      <w:pPr>
        <w:numPr>
          <w:ilvl w:val="0"/>
          <w:numId w:val="0"/>
        </w:numPr>
        <w:spacing w:beforeLines="50" w:afterLines="50"/>
        <w:rPr>
          <w:rFonts w:ascii="黑体" w:eastAsia="黑体"/>
          <w:kern w:val="0"/>
          <w:szCs w:val="20"/>
        </w:rPr>
      </w:pPr>
      <w:r w:rsidRPr="00C41367">
        <w:rPr>
          <w:rFonts w:ascii="黑体" w:eastAsia="黑体"/>
          <w:kern w:val="0"/>
          <w:szCs w:val="20"/>
        </w:rPr>
        <w:t xml:space="preserve">7 </w:t>
      </w:r>
      <w:r w:rsidRPr="00C41367">
        <w:rPr>
          <w:rFonts w:ascii="黑体" w:eastAsia="黑体" w:hint="eastAsia"/>
          <w:kern w:val="0"/>
          <w:szCs w:val="20"/>
        </w:rPr>
        <w:t>检验规则</w:t>
      </w:r>
    </w:p>
    <w:p w:rsidR="00D20F07" w:rsidRDefault="00D20F07" w:rsidP="006B733D">
      <w:pPr>
        <w:pStyle w:val="afd"/>
        <w:ind w:firstLine="420"/>
      </w:pPr>
      <w:r>
        <w:rPr>
          <w:rFonts w:hint="eastAsia"/>
        </w:rPr>
        <w:t>检验规则由制造商规定。</w:t>
      </w:r>
    </w:p>
    <w:p w:rsidR="00D20F07" w:rsidRPr="00710B4D" w:rsidRDefault="00D20F07" w:rsidP="00627889">
      <w:pPr>
        <w:numPr>
          <w:ilvl w:val="0"/>
          <w:numId w:val="0"/>
        </w:numPr>
        <w:spacing w:beforeLines="50" w:afterLines="50"/>
        <w:rPr>
          <w:b/>
        </w:rPr>
      </w:pPr>
      <w:r w:rsidRPr="00A259B8">
        <w:rPr>
          <w:rFonts w:ascii="黑体" w:eastAsia="黑体"/>
          <w:kern w:val="0"/>
          <w:szCs w:val="20"/>
        </w:rPr>
        <w:t xml:space="preserve">8 </w:t>
      </w:r>
      <w:r w:rsidRPr="00A259B8">
        <w:rPr>
          <w:rFonts w:ascii="黑体" w:eastAsia="黑体" w:hint="eastAsia"/>
          <w:kern w:val="0"/>
          <w:szCs w:val="20"/>
        </w:rPr>
        <w:t>标志与说明书</w:t>
      </w:r>
    </w:p>
    <w:p w:rsidR="00D20F07" w:rsidRPr="00C62420" w:rsidRDefault="00D20F07" w:rsidP="00A259B8">
      <w:pPr>
        <w:numPr>
          <w:ilvl w:val="0"/>
          <w:numId w:val="0"/>
        </w:numPr>
        <w:rPr>
          <w:rFonts w:ascii="黑体" w:eastAsia="黑体"/>
          <w:kern w:val="0"/>
          <w:szCs w:val="20"/>
        </w:rPr>
      </w:pPr>
      <w:r w:rsidRPr="00C62420">
        <w:rPr>
          <w:rFonts w:ascii="黑体" w:eastAsia="黑体"/>
          <w:kern w:val="0"/>
          <w:szCs w:val="20"/>
        </w:rPr>
        <w:t xml:space="preserve">8.1 </w:t>
      </w:r>
      <w:r w:rsidRPr="00C62420">
        <w:rPr>
          <w:rFonts w:ascii="黑体" w:eastAsia="黑体" w:hint="eastAsia"/>
          <w:kern w:val="0"/>
          <w:szCs w:val="20"/>
        </w:rPr>
        <w:t>每只灌流器在外壳明显位置应有下列标志：</w:t>
      </w:r>
    </w:p>
    <w:p w:rsidR="00D20F07" w:rsidRPr="00C62420" w:rsidRDefault="00D20F07" w:rsidP="0024030D">
      <w:pPr>
        <w:numPr>
          <w:ilvl w:val="0"/>
          <w:numId w:val="0"/>
        </w:numPr>
        <w:ind w:firstLineChars="200" w:firstLine="420"/>
      </w:pPr>
      <w:r w:rsidRPr="00C62420">
        <w:t>a</w:t>
      </w:r>
      <w:r w:rsidRPr="00C62420">
        <w:rPr>
          <w:rFonts w:hint="eastAsia"/>
        </w:rPr>
        <w:t>）产品名称和型号；</w:t>
      </w:r>
    </w:p>
    <w:p w:rsidR="00D20F07" w:rsidRPr="00C62420" w:rsidRDefault="00D20F07" w:rsidP="0024030D">
      <w:pPr>
        <w:numPr>
          <w:ilvl w:val="0"/>
          <w:numId w:val="0"/>
        </w:numPr>
        <w:ind w:left="420"/>
      </w:pPr>
      <w:r w:rsidRPr="00C62420">
        <w:t>b</w:t>
      </w:r>
      <w:r w:rsidRPr="00C62420">
        <w:rPr>
          <w:rFonts w:hint="eastAsia"/>
        </w:rPr>
        <w:t>）</w:t>
      </w:r>
      <w:r w:rsidR="00CB3824" w:rsidRPr="00C62420">
        <w:rPr>
          <w:rFonts w:hint="eastAsia"/>
        </w:rPr>
        <w:t>注册人和生产企业的</w:t>
      </w:r>
      <w:r w:rsidRPr="00C62420">
        <w:rPr>
          <w:rFonts w:hint="eastAsia"/>
        </w:rPr>
        <w:t>名称、</w:t>
      </w:r>
      <w:r w:rsidR="00CB3824" w:rsidRPr="00C62420">
        <w:rPr>
          <w:rFonts w:hint="eastAsia"/>
        </w:rPr>
        <w:t>住所</w:t>
      </w:r>
      <w:r w:rsidRPr="00C62420">
        <w:rPr>
          <w:rFonts w:hint="eastAsia"/>
        </w:rPr>
        <w:t>、生产地址、联系方式；</w:t>
      </w:r>
    </w:p>
    <w:p w:rsidR="00D20F07" w:rsidRPr="00C62420" w:rsidRDefault="00D20F07" w:rsidP="0024030D">
      <w:pPr>
        <w:numPr>
          <w:ilvl w:val="0"/>
          <w:numId w:val="0"/>
        </w:numPr>
        <w:ind w:left="420"/>
      </w:pPr>
      <w:r w:rsidRPr="00C62420">
        <w:t>c</w:t>
      </w:r>
      <w:r w:rsidRPr="00C62420">
        <w:rPr>
          <w:rFonts w:hint="eastAsia"/>
        </w:rPr>
        <w:t>）医疗器械注册证书编号；</w:t>
      </w:r>
    </w:p>
    <w:p w:rsidR="00D20F07" w:rsidRPr="00C62420" w:rsidRDefault="00EB557F" w:rsidP="0010093D">
      <w:pPr>
        <w:numPr>
          <w:ilvl w:val="0"/>
          <w:numId w:val="0"/>
        </w:numPr>
        <w:ind w:left="420"/>
        <w:rPr>
          <w:ins w:id="22" w:author="tianye" w:date="2016-03-31T15:02:00Z"/>
        </w:rPr>
      </w:pPr>
      <w:r w:rsidRPr="00C62420">
        <w:rPr>
          <w:rFonts w:hint="eastAsia"/>
        </w:rPr>
        <w:t>d</w:t>
      </w:r>
      <w:r w:rsidR="00D20F07" w:rsidRPr="00C62420">
        <w:rPr>
          <w:rFonts w:hint="eastAsia"/>
        </w:rPr>
        <w:t>）生产日期</w:t>
      </w:r>
    </w:p>
    <w:p w:rsidR="00D20F07" w:rsidRPr="00C62420" w:rsidRDefault="00EB557F" w:rsidP="00EB557F">
      <w:pPr>
        <w:numPr>
          <w:ilvl w:val="0"/>
          <w:numId w:val="0"/>
          <w:ins w:id="23" w:author="tianye" w:date="2016-03-31T15:02:00Z"/>
        </w:numPr>
        <w:ind w:firstLineChars="200" w:firstLine="420"/>
      </w:pPr>
      <w:r w:rsidRPr="00C62420">
        <w:rPr>
          <w:rFonts w:hint="eastAsia"/>
        </w:rPr>
        <w:t>e</w:t>
      </w:r>
      <w:r w:rsidRPr="00C62420">
        <w:rPr>
          <w:rFonts w:hint="eastAsia"/>
        </w:rPr>
        <w:t>）产品</w:t>
      </w:r>
      <w:r w:rsidR="00D20F07" w:rsidRPr="00C62420">
        <w:rPr>
          <w:rFonts w:hint="eastAsia"/>
        </w:rPr>
        <w:t>批号；</w:t>
      </w:r>
    </w:p>
    <w:p w:rsidR="00D20F07" w:rsidRPr="00C62420" w:rsidRDefault="00D20F07" w:rsidP="0024030D">
      <w:pPr>
        <w:numPr>
          <w:ilvl w:val="0"/>
          <w:numId w:val="0"/>
        </w:numPr>
        <w:ind w:left="420"/>
      </w:pPr>
      <w:r w:rsidRPr="00C62420">
        <w:t>f</w:t>
      </w:r>
      <w:r w:rsidRPr="00C62420">
        <w:rPr>
          <w:rFonts w:hint="eastAsia"/>
        </w:rPr>
        <w:t>）灭菌方法和有效期；</w:t>
      </w:r>
    </w:p>
    <w:p w:rsidR="00D20F07" w:rsidRPr="00C62420" w:rsidRDefault="00D20F07" w:rsidP="0024030D">
      <w:pPr>
        <w:numPr>
          <w:ilvl w:val="0"/>
          <w:numId w:val="0"/>
        </w:numPr>
        <w:ind w:left="420"/>
      </w:pPr>
      <w:r w:rsidRPr="00C62420">
        <w:t>g</w:t>
      </w:r>
      <w:r w:rsidRPr="00C62420">
        <w:rPr>
          <w:rFonts w:hint="eastAsia"/>
        </w:rPr>
        <w:t>）吸附剂容量；</w:t>
      </w:r>
    </w:p>
    <w:p w:rsidR="00D20F07" w:rsidRPr="00C62420" w:rsidRDefault="00EB557F" w:rsidP="0024030D">
      <w:pPr>
        <w:numPr>
          <w:ilvl w:val="0"/>
          <w:numId w:val="0"/>
        </w:numPr>
        <w:ind w:left="420"/>
      </w:pPr>
      <w:r w:rsidRPr="00C62420">
        <w:rPr>
          <w:rFonts w:hint="eastAsia"/>
        </w:rPr>
        <w:t>h</w:t>
      </w:r>
      <w:r w:rsidR="00D20F07" w:rsidRPr="00C62420">
        <w:rPr>
          <w:rFonts w:hint="eastAsia"/>
        </w:rPr>
        <w:t>）最高使用压力；</w:t>
      </w:r>
    </w:p>
    <w:p w:rsidR="00D20F07" w:rsidRPr="00C62420" w:rsidRDefault="00EB557F" w:rsidP="009A6806">
      <w:pPr>
        <w:numPr>
          <w:ilvl w:val="0"/>
          <w:numId w:val="0"/>
        </w:numPr>
        <w:ind w:firstLineChars="200" w:firstLine="420"/>
      </w:pPr>
      <w:r w:rsidRPr="00C62420">
        <w:rPr>
          <w:rFonts w:hint="eastAsia"/>
        </w:rPr>
        <w:t>i</w:t>
      </w:r>
      <w:r w:rsidR="00D20F07" w:rsidRPr="00C62420">
        <w:rPr>
          <w:rFonts w:hint="eastAsia"/>
        </w:rPr>
        <w:t>）无菌、“一次性使用”字样或者符号。</w:t>
      </w:r>
    </w:p>
    <w:p w:rsidR="00D20F07" w:rsidRPr="00C62420" w:rsidRDefault="00D20F07" w:rsidP="009A6806">
      <w:pPr>
        <w:pStyle w:val="Default"/>
        <w:rPr>
          <w:rFonts w:ascii="宋体" w:eastAsia="宋体" w:cs="宋体"/>
          <w:color w:val="auto"/>
          <w:sz w:val="18"/>
          <w:szCs w:val="18"/>
        </w:rPr>
      </w:pPr>
      <w:r w:rsidRPr="00C62420">
        <w:rPr>
          <w:rFonts w:hint="eastAsia"/>
          <w:color w:val="auto"/>
          <w:sz w:val="18"/>
          <w:szCs w:val="18"/>
        </w:rPr>
        <w:t>注：</w:t>
      </w:r>
      <w:r w:rsidRPr="00C62420">
        <w:rPr>
          <w:rFonts w:ascii="宋体" w:eastAsia="宋体" w:cs="宋体" w:hint="eastAsia"/>
          <w:color w:val="auto"/>
          <w:sz w:val="18"/>
          <w:szCs w:val="18"/>
        </w:rPr>
        <w:t>如适用，可采用</w:t>
      </w:r>
      <w:r w:rsidRPr="00C62420">
        <w:rPr>
          <w:rFonts w:ascii="宋体" w:eastAsia="宋体" w:cs="宋体"/>
          <w:color w:val="auto"/>
          <w:sz w:val="18"/>
          <w:szCs w:val="18"/>
        </w:rPr>
        <w:t>YY/T 0466.1</w:t>
      </w:r>
      <w:r w:rsidRPr="00C62420">
        <w:rPr>
          <w:rFonts w:ascii="宋体" w:eastAsia="宋体" w:cs="宋体" w:hint="eastAsia"/>
          <w:color w:val="auto"/>
          <w:sz w:val="18"/>
          <w:szCs w:val="18"/>
        </w:rPr>
        <w:t>中的符号。</w:t>
      </w:r>
    </w:p>
    <w:p w:rsidR="00D20F07" w:rsidRPr="00C62420" w:rsidRDefault="00D20F07" w:rsidP="00A259B8">
      <w:pPr>
        <w:numPr>
          <w:ilvl w:val="0"/>
          <w:numId w:val="0"/>
        </w:numPr>
        <w:rPr>
          <w:rFonts w:ascii="黑体" w:eastAsia="黑体"/>
          <w:kern w:val="0"/>
          <w:szCs w:val="20"/>
        </w:rPr>
      </w:pPr>
      <w:r w:rsidRPr="00C62420">
        <w:rPr>
          <w:rFonts w:ascii="黑体" w:eastAsia="黑体"/>
          <w:kern w:val="0"/>
          <w:szCs w:val="20"/>
        </w:rPr>
        <w:t xml:space="preserve">8.2 </w:t>
      </w:r>
      <w:r w:rsidRPr="00C62420">
        <w:rPr>
          <w:rFonts w:ascii="黑体" w:eastAsia="黑体" w:hint="eastAsia"/>
          <w:kern w:val="0"/>
          <w:szCs w:val="20"/>
        </w:rPr>
        <w:t>合格证上应有下列标志：</w:t>
      </w:r>
    </w:p>
    <w:p w:rsidR="00D20F07" w:rsidRPr="00C62420" w:rsidRDefault="00D20F07" w:rsidP="00C449AC">
      <w:pPr>
        <w:numPr>
          <w:ilvl w:val="0"/>
          <w:numId w:val="0"/>
        </w:numPr>
        <w:ind w:firstLineChars="150" w:firstLine="315"/>
      </w:pPr>
      <w:r w:rsidRPr="00C62420">
        <w:t>a)</w:t>
      </w:r>
      <w:r w:rsidR="00E41751" w:rsidRPr="00C62420">
        <w:rPr>
          <w:rFonts w:hint="eastAsia"/>
        </w:rPr>
        <w:t>生产企业的</w:t>
      </w:r>
      <w:r w:rsidRPr="00C62420">
        <w:rPr>
          <w:rFonts w:hint="eastAsia"/>
        </w:rPr>
        <w:t>名称；</w:t>
      </w:r>
    </w:p>
    <w:p w:rsidR="00D20F07" w:rsidRPr="00C62420" w:rsidRDefault="00D20F07" w:rsidP="0024030D">
      <w:pPr>
        <w:numPr>
          <w:ilvl w:val="0"/>
          <w:numId w:val="0"/>
        </w:numPr>
        <w:ind w:firstLineChars="150" w:firstLine="315"/>
      </w:pPr>
      <w:r w:rsidRPr="00C62420">
        <w:t xml:space="preserve">b) </w:t>
      </w:r>
      <w:r w:rsidRPr="00C62420">
        <w:rPr>
          <w:rFonts w:hint="eastAsia"/>
        </w:rPr>
        <w:t>产品名称和型号；</w:t>
      </w:r>
    </w:p>
    <w:p w:rsidR="00D20F07" w:rsidRPr="00C62420" w:rsidRDefault="00D20F07" w:rsidP="0024030D">
      <w:pPr>
        <w:numPr>
          <w:ilvl w:val="0"/>
          <w:numId w:val="0"/>
        </w:numPr>
        <w:ind w:firstLineChars="150" w:firstLine="315"/>
      </w:pPr>
      <w:r w:rsidRPr="00C62420">
        <w:t xml:space="preserve">c) </w:t>
      </w:r>
      <w:r w:rsidRPr="00C62420">
        <w:rPr>
          <w:rFonts w:hint="eastAsia"/>
        </w:rPr>
        <w:t>检验员代号；</w:t>
      </w:r>
    </w:p>
    <w:p w:rsidR="00D20F07" w:rsidRPr="00C62420" w:rsidRDefault="00D20F07" w:rsidP="0024030D">
      <w:pPr>
        <w:numPr>
          <w:ilvl w:val="0"/>
          <w:numId w:val="0"/>
        </w:numPr>
        <w:ind w:firstLineChars="150" w:firstLine="315"/>
      </w:pPr>
      <w:r w:rsidRPr="00C62420">
        <w:t xml:space="preserve">d) </w:t>
      </w:r>
      <w:r w:rsidRPr="00C62420">
        <w:rPr>
          <w:rFonts w:hint="eastAsia"/>
        </w:rPr>
        <w:t>检验日期。</w:t>
      </w:r>
    </w:p>
    <w:p w:rsidR="00D20F07" w:rsidRPr="00C62420" w:rsidRDefault="00D20F07" w:rsidP="00C449AC">
      <w:pPr>
        <w:pStyle w:val="Default"/>
        <w:ind w:firstLineChars="200" w:firstLine="360"/>
        <w:rPr>
          <w:rFonts w:ascii="宋体" w:eastAsia="宋体" w:cs="宋体"/>
          <w:color w:val="auto"/>
          <w:sz w:val="18"/>
          <w:szCs w:val="18"/>
        </w:rPr>
      </w:pPr>
      <w:r w:rsidRPr="00C62420">
        <w:rPr>
          <w:rFonts w:hint="eastAsia"/>
          <w:color w:val="auto"/>
          <w:sz w:val="18"/>
          <w:szCs w:val="18"/>
        </w:rPr>
        <w:t>注：</w:t>
      </w:r>
      <w:r w:rsidRPr="00C62420">
        <w:rPr>
          <w:rFonts w:ascii="宋体" w:eastAsia="宋体" w:cs="宋体" w:hint="eastAsia"/>
          <w:color w:val="auto"/>
          <w:sz w:val="18"/>
          <w:szCs w:val="18"/>
        </w:rPr>
        <w:t>如适用，可采用</w:t>
      </w:r>
      <w:r w:rsidRPr="00C62420">
        <w:rPr>
          <w:rFonts w:ascii="宋体" w:eastAsia="宋体" w:cs="宋体"/>
          <w:color w:val="auto"/>
          <w:sz w:val="18"/>
          <w:szCs w:val="18"/>
        </w:rPr>
        <w:t>YY/T 0466.1</w:t>
      </w:r>
      <w:r w:rsidRPr="00C62420">
        <w:rPr>
          <w:rFonts w:ascii="宋体" w:eastAsia="宋体" w:cs="宋体" w:hint="eastAsia"/>
          <w:color w:val="auto"/>
          <w:sz w:val="18"/>
          <w:szCs w:val="18"/>
        </w:rPr>
        <w:t>中的符号。</w:t>
      </w:r>
    </w:p>
    <w:p w:rsidR="00D20F07" w:rsidRPr="00C62420" w:rsidRDefault="00D20F07" w:rsidP="00A259B8">
      <w:pPr>
        <w:numPr>
          <w:ilvl w:val="0"/>
          <w:numId w:val="0"/>
        </w:numPr>
        <w:rPr>
          <w:rFonts w:ascii="黑体" w:eastAsia="黑体"/>
          <w:kern w:val="0"/>
          <w:szCs w:val="20"/>
        </w:rPr>
      </w:pPr>
      <w:r w:rsidRPr="00C62420">
        <w:rPr>
          <w:rFonts w:ascii="黑体" w:eastAsia="黑体"/>
          <w:kern w:val="0"/>
          <w:szCs w:val="20"/>
        </w:rPr>
        <w:t xml:space="preserve">8.3 </w:t>
      </w:r>
      <w:r w:rsidRPr="00C62420">
        <w:rPr>
          <w:rFonts w:ascii="黑体" w:eastAsia="黑体" w:hint="eastAsia"/>
          <w:kern w:val="0"/>
          <w:szCs w:val="20"/>
        </w:rPr>
        <w:t>外包装上应有下列标志：</w:t>
      </w:r>
    </w:p>
    <w:p w:rsidR="00D20F07" w:rsidRPr="00C62420" w:rsidRDefault="00D20F07" w:rsidP="0024030D">
      <w:pPr>
        <w:numPr>
          <w:ilvl w:val="0"/>
          <w:numId w:val="0"/>
        </w:numPr>
        <w:ind w:firstLineChars="150" w:firstLine="315"/>
      </w:pPr>
      <w:r w:rsidRPr="00C62420">
        <w:t xml:space="preserve">a) </w:t>
      </w:r>
      <w:r w:rsidR="00E41751" w:rsidRPr="00C62420">
        <w:rPr>
          <w:rFonts w:hint="eastAsia"/>
        </w:rPr>
        <w:t>注册人和生产企业的</w:t>
      </w:r>
      <w:r w:rsidRPr="00C62420">
        <w:rPr>
          <w:rFonts w:hint="eastAsia"/>
        </w:rPr>
        <w:t>名称、地址；</w:t>
      </w:r>
    </w:p>
    <w:p w:rsidR="00D20F07" w:rsidRPr="00C62420" w:rsidRDefault="00D20F07" w:rsidP="0024030D">
      <w:pPr>
        <w:numPr>
          <w:ilvl w:val="0"/>
          <w:numId w:val="0"/>
        </w:numPr>
        <w:ind w:firstLineChars="150" w:firstLine="315"/>
      </w:pPr>
      <w:r w:rsidRPr="00C62420">
        <w:t xml:space="preserve">b) </w:t>
      </w:r>
      <w:r w:rsidRPr="00C62420">
        <w:rPr>
          <w:rFonts w:hint="eastAsia"/>
        </w:rPr>
        <w:t>产品名称和型号；</w:t>
      </w:r>
    </w:p>
    <w:p w:rsidR="00D20F07" w:rsidRPr="00C62420" w:rsidRDefault="00D20F07" w:rsidP="0024030D">
      <w:pPr>
        <w:numPr>
          <w:ilvl w:val="0"/>
          <w:numId w:val="0"/>
        </w:numPr>
        <w:ind w:firstLineChars="150" w:firstLine="315"/>
      </w:pPr>
      <w:r w:rsidRPr="00C62420">
        <w:t xml:space="preserve">c) </w:t>
      </w:r>
      <w:r w:rsidRPr="00C62420">
        <w:rPr>
          <w:rFonts w:hint="eastAsia"/>
        </w:rPr>
        <w:t>数量；</w:t>
      </w:r>
    </w:p>
    <w:p w:rsidR="00D20F07" w:rsidRPr="00C62420" w:rsidRDefault="00D20F07" w:rsidP="0024030D">
      <w:pPr>
        <w:numPr>
          <w:ilvl w:val="0"/>
          <w:numId w:val="0"/>
        </w:numPr>
        <w:ind w:firstLineChars="150" w:firstLine="315"/>
      </w:pPr>
      <w:r w:rsidRPr="00C62420">
        <w:t xml:space="preserve">d) </w:t>
      </w:r>
      <w:r w:rsidRPr="00C62420">
        <w:rPr>
          <w:rFonts w:hint="eastAsia"/>
        </w:rPr>
        <w:t>毛重；</w:t>
      </w:r>
    </w:p>
    <w:p w:rsidR="00D20F07" w:rsidRPr="00C62420" w:rsidRDefault="00D20F07" w:rsidP="0024030D">
      <w:pPr>
        <w:numPr>
          <w:ilvl w:val="0"/>
          <w:numId w:val="0"/>
        </w:numPr>
        <w:ind w:firstLineChars="150" w:firstLine="315"/>
      </w:pPr>
      <w:r w:rsidRPr="00C62420">
        <w:t xml:space="preserve">e) </w:t>
      </w:r>
      <w:r w:rsidRPr="00C62420">
        <w:rPr>
          <w:rFonts w:hint="eastAsia"/>
        </w:rPr>
        <w:t>体积</w:t>
      </w:r>
      <w:r w:rsidRPr="00C62420">
        <w:t xml:space="preserve"> (</w:t>
      </w:r>
      <w:r w:rsidRPr="00C62420">
        <w:rPr>
          <w:rFonts w:hint="eastAsia"/>
        </w:rPr>
        <w:t>长</w:t>
      </w:r>
      <w:r w:rsidRPr="00C62420">
        <w:rPr>
          <w:rFonts w:ascii="宋体" w:hAnsi="宋体" w:hint="eastAsia"/>
        </w:rPr>
        <w:t>×</w:t>
      </w:r>
      <w:r w:rsidRPr="00C62420">
        <w:rPr>
          <w:rFonts w:hint="eastAsia"/>
        </w:rPr>
        <w:t>宽</w:t>
      </w:r>
      <w:r w:rsidRPr="00C62420">
        <w:rPr>
          <w:rFonts w:ascii="宋体" w:hAnsi="宋体" w:hint="eastAsia"/>
        </w:rPr>
        <w:t>×</w:t>
      </w:r>
      <w:r w:rsidRPr="00C62420">
        <w:rPr>
          <w:rFonts w:hint="eastAsia"/>
        </w:rPr>
        <w:t>高</w:t>
      </w:r>
      <w:r w:rsidRPr="00C62420">
        <w:t>)</w:t>
      </w:r>
      <w:r w:rsidRPr="00C62420">
        <w:rPr>
          <w:rFonts w:hint="eastAsia"/>
        </w:rPr>
        <w:t>；</w:t>
      </w:r>
    </w:p>
    <w:p w:rsidR="00D20F07" w:rsidRPr="00C62420" w:rsidRDefault="00D20F07" w:rsidP="0024030D">
      <w:pPr>
        <w:numPr>
          <w:ilvl w:val="0"/>
          <w:numId w:val="0"/>
        </w:numPr>
        <w:ind w:firstLineChars="150" w:firstLine="315"/>
      </w:pPr>
      <w:r w:rsidRPr="00C62420">
        <w:t xml:space="preserve">f) </w:t>
      </w:r>
      <w:r w:rsidRPr="00C62420">
        <w:rPr>
          <w:rFonts w:hint="eastAsia"/>
        </w:rPr>
        <w:t>生产批号和灭菌日期；</w:t>
      </w:r>
    </w:p>
    <w:p w:rsidR="00D20F07" w:rsidRPr="00C62420" w:rsidRDefault="00D20F07" w:rsidP="0024030D">
      <w:pPr>
        <w:numPr>
          <w:ilvl w:val="0"/>
          <w:numId w:val="0"/>
        </w:numPr>
        <w:ind w:firstLineChars="150" w:firstLine="315"/>
      </w:pPr>
      <w:r w:rsidRPr="00C62420">
        <w:t>g)</w:t>
      </w:r>
      <w:r w:rsidRPr="00C62420">
        <w:rPr>
          <w:rFonts w:hint="eastAsia"/>
        </w:rPr>
        <w:t>有效期；</w:t>
      </w:r>
    </w:p>
    <w:p w:rsidR="00D20F07" w:rsidRPr="00C62420" w:rsidRDefault="00D20F07" w:rsidP="0024030D">
      <w:pPr>
        <w:numPr>
          <w:ilvl w:val="0"/>
          <w:numId w:val="0"/>
        </w:numPr>
        <w:ind w:firstLineChars="150" w:firstLine="315"/>
      </w:pPr>
      <w:r w:rsidRPr="00C62420">
        <w:t xml:space="preserve">h) </w:t>
      </w:r>
      <w:r w:rsidRPr="00C62420">
        <w:rPr>
          <w:rFonts w:hint="eastAsia"/>
        </w:rPr>
        <w:t>产品注册号；</w:t>
      </w:r>
    </w:p>
    <w:p w:rsidR="00D20F07" w:rsidRPr="00C62420" w:rsidRDefault="00D20F07" w:rsidP="0024030D">
      <w:pPr>
        <w:numPr>
          <w:ilvl w:val="0"/>
          <w:numId w:val="0"/>
        </w:numPr>
        <w:ind w:firstLineChars="150" w:firstLine="315"/>
      </w:pPr>
      <w:r w:rsidRPr="00C62420">
        <w:t>i</w:t>
      </w:r>
      <w:r w:rsidRPr="00C62420">
        <w:rPr>
          <w:rFonts w:hint="eastAsia"/>
        </w:rPr>
        <w:t>）</w:t>
      </w:r>
      <w:r w:rsidR="00EB557F" w:rsidRPr="00C62420">
        <w:rPr>
          <w:rFonts w:hint="eastAsia"/>
        </w:rPr>
        <w:t>产品技术要求的编号；</w:t>
      </w:r>
    </w:p>
    <w:p w:rsidR="00D20F07" w:rsidRPr="00C62420" w:rsidRDefault="00D20F07" w:rsidP="0024030D">
      <w:pPr>
        <w:numPr>
          <w:ilvl w:val="0"/>
          <w:numId w:val="0"/>
        </w:numPr>
        <w:ind w:firstLineChars="150" w:firstLine="315"/>
      </w:pPr>
      <w:r w:rsidRPr="00C62420">
        <w:t xml:space="preserve">j) </w:t>
      </w:r>
      <w:r w:rsidRPr="00C62420">
        <w:rPr>
          <w:rFonts w:hint="eastAsia"/>
        </w:rPr>
        <w:t>“一次性使用”字样或者符号；</w:t>
      </w:r>
    </w:p>
    <w:p w:rsidR="00D20F07" w:rsidRPr="00C62420" w:rsidRDefault="00D20F07" w:rsidP="0024030D">
      <w:pPr>
        <w:numPr>
          <w:ilvl w:val="0"/>
          <w:numId w:val="0"/>
        </w:numPr>
        <w:ind w:firstLineChars="150" w:firstLine="315"/>
      </w:pPr>
      <w:r w:rsidRPr="00C62420">
        <w:t xml:space="preserve">k) </w:t>
      </w:r>
      <w:r w:rsidRPr="00C62420">
        <w:rPr>
          <w:rFonts w:hint="eastAsia"/>
        </w:rPr>
        <w:t>“小心轻放”、“切勿重压”、“怕湿”等字样或标志，应符合</w:t>
      </w:r>
      <w:r w:rsidRPr="00C62420">
        <w:t>GB/T 191</w:t>
      </w:r>
      <w:r w:rsidRPr="00C62420">
        <w:rPr>
          <w:rFonts w:hint="eastAsia"/>
        </w:rPr>
        <w:t>规定。</w:t>
      </w:r>
    </w:p>
    <w:p w:rsidR="00D20F07" w:rsidRPr="00C62420" w:rsidRDefault="00D20F07" w:rsidP="0024030D">
      <w:pPr>
        <w:numPr>
          <w:ilvl w:val="0"/>
          <w:numId w:val="0"/>
        </w:numPr>
        <w:ind w:firstLineChars="150" w:firstLine="315"/>
      </w:pPr>
      <w:r w:rsidRPr="00C62420">
        <w:rPr>
          <w:rFonts w:hint="eastAsia"/>
        </w:rPr>
        <w:t>箱体上的字样和标志应保证不因历时较久而模糊不清。</w:t>
      </w:r>
    </w:p>
    <w:p w:rsidR="00D20F07" w:rsidRPr="00C62420" w:rsidRDefault="00D20F07" w:rsidP="00F65CB7">
      <w:pPr>
        <w:pStyle w:val="Default"/>
        <w:ind w:firstLineChars="150" w:firstLine="270"/>
        <w:rPr>
          <w:rFonts w:ascii="宋体" w:eastAsia="宋体" w:cs="宋体"/>
          <w:color w:val="auto"/>
          <w:sz w:val="18"/>
          <w:szCs w:val="18"/>
        </w:rPr>
      </w:pPr>
      <w:r w:rsidRPr="00C62420">
        <w:rPr>
          <w:rFonts w:hint="eastAsia"/>
          <w:color w:val="auto"/>
          <w:sz w:val="18"/>
          <w:szCs w:val="18"/>
        </w:rPr>
        <w:t>注：</w:t>
      </w:r>
      <w:r w:rsidRPr="00C62420">
        <w:rPr>
          <w:rFonts w:ascii="宋体" w:eastAsia="宋体" w:cs="宋体" w:hint="eastAsia"/>
          <w:color w:val="auto"/>
          <w:sz w:val="18"/>
          <w:szCs w:val="18"/>
        </w:rPr>
        <w:t>如适用，可采用</w:t>
      </w:r>
      <w:r w:rsidRPr="00C62420">
        <w:rPr>
          <w:rFonts w:ascii="宋体" w:eastAsia="宋体" w:cs="宋体"/>
          <w:color w:val="auto"/>
          <w:sz w:val="18"/>
          <w:szCs w:val="18"/>
        </w:rPr>
        <w:t>YY/T 0466.1</w:t>
      </w:r>
      <w:r w:rsidRPr="00C62420">
        <w:rPr>
          <w:rFonts w:ascii="宋体" w:eastAsia="宋体" w:cs="宋体" w:hint="eastAsia"/>
          <w:color w:val="auto"/>
          <w:sz w:val="18"/>
          <w:szCs w:val="18"/>
        </w:rPr>
        <w:t>中的符号。</w:t>
      </w:r>
    </w:p>
    <w:p w:rsidR="00D20F07" w:rsidRPr="00C62420" w:rsidRDefault="00D20F07" w:rsidP="00A259B8">
      <w:pPr>
        <w:numPr>
          <w:ilvl w:val="0"/>
          <w:numId w:val="0"/>
        </w:numPr>
        <w:rPr>
          <w:rFonts w:ascii="黑体" w:eastAsia="黑体"/>
          <w:kern w:val="0"/>
          <w:szCs w:val="20"/>
        </w:rPr>
      </w:pPr>
      <w:r w:rsidRPr="00C62420">
        <w:rPr>
          <w:rFonts w:ascii="黑体" w:eastAsia="黑体"/>
          <w:kern w:val="0"/>
          <w:szCs w:val="20"/>
        </w:rPr>
        <w:t xml:space="preserve">8.4 </w:t>
      </w:r>
      <w:r w:rsidRPr="00C62420">
        <w:rPr>
          <w:rFonts w:ascii="黑体" w:eastAsia="黑体" w:hint="eastAsia"/>
          <w:kern w:val="0"/>
          <w:szCs w:val="20"/>
        </w:rPr>
        <w:t>说明书</w:t>
      </w:r>
    </w:p>
    <w:p w:rsidR="00D20F07" w:rsidRPr="00C62420" w:rsidRDefault="00D20F07" w:rsidP="009C548D">
      <w:pPr>
        <w:numPr>
          <w:ilvl w:val="0"/>
          <w:numId w:val="0"/>
        </w:numPr>
        <w:ind w:firstLineChars="150" w:firstLine="315"/>
      </w:pPr>
      <w:r w:rsidRPr="00C62420">
        <w:t>a</w:t>
      </w:r>
      <w:r w:rsidRPr="00C62420">
        <w:rPr>
          <w:rFonts w:hint="eastAsia"/>
        </w:rPr>
        <w:t>）产品名称和型号；</w:t>
      </w:r>
    </w:p>
    <w:p w:rsidR="00D20F07" w:rsidRPr="00C62420" w:rsidRDefault="00D20F07" w:rsidP="009C548D">
      <w:pPr>
        <w:numPr>
          <w:ilvl w:val="0"/>
          <w:numId w:val="0"/>
        </w:numPr>
        <w:ind w:firstLineChars="150" w:firstLine="315"/>
      </w:pPr>
      <w:r w:rsidRPr="00C62420">
        <w:lastRenderedPageBreak/>
        <w:t>b</w:t>
      </w:r>
      <w:r w:rsidRPr="00C62420">
        <w:rPr>
          <w:rFonts w:hint="eastAsia"/>
        </w:rPr>
        <w:t>）</w:t>
      </w:r>
      <w:r w:rsidR="00E41751" w:rsidRPr="00C62420">
        <w:rPr>
          <w:rFonts w:hint="eastAsia"/>
        </w:rPr>
        <w:t>注册人和生产企业的</w:t>
      </w:r>
      <w:r w:rsidRPr="00C62420">
        <w:rPr>
          <w:rFonts w:hint="eastAsia"/>
        </w:rPr>
        <w:t>名称、</w:t>
      </w:r>
      <w:r w:rsidR="00CB3824" w:rsidRPr="00C62420">
        <w:rPr>
          <w:rFonts w:hint="eastAsia"/>
        </w:rPr>
        <w:t>住所</w:t>
      </w:r>
      <w:r w:rsidRPr="00C62420">
        <w:rPr>
          <w:rFonts w:hint="eastAsia"/>
        </w:rPr>
        <w:t>、生产地址、联系方式及售后服务单位；</w:t>
      </w:r>
    </w:p>
    <w:p w:rsidR="00D20F07" w:rsidRPr="00C62420" w:rsidRDefault="00D20F07" w:rsidP="009C548D">
      <w:pPr>
        <w:numPr>
          <w:ilvl w:val="0"/>
          <w:numId w:val="0"/>
        </w:numPr>
        <w:ind w:firstLineChars="150" w:firstLine="315"/>
      </w:pPr>
      <w:r w:rsidRPr="00C62420">
        <w:t>c</w:t>
      </w:r>
      <w:r w:rsidRPr="00C62420">
        <w:rPr>
          <w:rFonts w:hint="eastAsia"/>
        </w:rPr>
        <w:t>）《医疗器械生产企业许可证》编号、医疗器械注册证书编号；</w:t>
      </w:r>
    </w:p>
    <w:p w:rsidR="00D20F07" w:rsidRPr="00C62420" w:rsidRDefault="00D20F07" w:rsidP="009C548D">
      <w:pPr>
        <w:numPr>
          <w:ilvl w:val="0"/>
          <w:numId w:val="0"/>
        </w:numPr>
        <w:ind w:firstLineChars="150" w:firstLine="315"/>
      </w:pPr>
      <w:r w:rsidRPr="00C62420">
        <w:t>d</w:t>
      </w:r>
      <w:r w:rsidRPr="00C62420">
        <w:rPr>
          <w:rFonts w:hint="eastAsia"/>
        </w:rPr>
        <w:t>）</w:t>
      </w:r>
      <w:r w:rsidR="00EB557F" w:rsidRPr="00C62420">
        <w:rPr>
          <w:rFonts w:hint="eastAsia"/>
        </w:rPr>
        <w:t>产品技术要求的编号；</w:t>
      </w:r>
    </w:p>
    <w:p w:rsidR="00D20F07" w:rsidRPr="00C62420" w:rsidRDefault="00D20F07" w:rsidP="009C548D">
      <w:pPr>
        <w:numPr>
          <w:ilvl w:val="0"/>
          <w:numId w:val="0"/>
        </w:numPr>
        <w:ind w:firstLineChars="150" w:firstLine="315"/>
      </w:pPr>
      <w:r w:rsidRPr="00C62420">
        <w:t>e</w:t>
      </w:r>
      <w:r w:rsidRPr="00C62420">
        <w:rPr>
          <w:rFonts w:hint="eastAsia"/>
        </w:rPr>
        <w:t>）禁忌症、注意事项以及其他需要警示或者提示的内容；</w:t>
      </w:r>
    </w:p>
    <w:p w:rsidR="00D20F07" w:rsidRPr="00C62420" w:rsidRDefault="00D20F07" w:rsidP="009C548D">
      <w:pPr>
        <w:numPr>
          <w:ilvl w:val="0"/>
          <w:numId w:val="0"/>
        </w:numPr>
        <w:ind w:firstLineChars="150" w:firstLine="315"/>
      </w:pPr>
      <w:r w:rsidRPr="00C62420">
        <w:t>f</w:t>
      </w:r>
      <w:r w:rsidRPr="00C62420">
        <w:rPr>
          <w:rFonts w:hint="eastAsia"/>
        </w:rPr>
        <w:t>）医疗器械标签所用的图形、符号、缩写等内容的解释；</w:t>
      </w:r>
    </w:p>
    <w:p w:rsidR="00D20F07" w:rsidRPr="00C62420" w:rsidRDefault="00D20F07" w:rsidP="009C548D">
      <w:pPr>
        <w:numPr>
          <w:ilvl w:val="0"/>
          <w:numId w:val="0"/>
        </w:numPr>
        <w:ind w:firstLineChars="150" w:firstLine="315"/>
      </w:pPr>
      <w:r w:rsidRPr="00C62420">
        <w:t>g</w:t>
      </w:r>
      <w:r w:rsidRPr="00C62420">
        <w:rPr>
          <w:rFonts w:hint="eastAsia"/>
        </w:rPr>
        <w:t>）所需辅助设备，安装和使用说明或者图示；</w:t>
      </w:r>
    </w:p>
    <w:p w:rsidR="00D20F07" w:rsidRPr="00C62420" w:rsidRDefault="00D20F07" w:rsidP="009C548D">
      <w:pPr>
        <w:numPr>
          <w:ilvl w:val="0"/>
          <w:numId w:val="0"/>
        </w:numPr>
        <w:ind w:firstLineChars="150" w:firstLine="315"/>
      </w:pPr>
      <w:r w:rsidRPr="00C62420">
        <w:t>h</w:t>
      </w:r>
      <w:r w:rsidRPr="00C62420">
        <w:rPr>
          <w:rFonts w:hint="eastAsia"/>
        </w:rPr>
        <w:t>）预冲洗步骤；</w:t>
      </w:r>
    </w:p>
    <w:p w:rsidR="00D20F07" w:rsidRPr="00C62420" w:rsidRDefault="00D20F07" w:rsidP="009C548D">
      <w:pPr>
        <w:numPr>
          <w:ilvl w:val="0"/>
          <w:numId w:val="0"/>
        </w:numPr>
        <w:ind w:firstLineChars="150" w:firstLine="315"/>
      </w:pPr>
      <w:r w:rsidRPr="00C62420">
        <w:t>i</w:t>
      </w:r>
      <w:r w:rsidRPr="00C62420">
        <w:rPr>
          <w:rFonts w:hint="eastAsia"/>
        </w:rPr>
        <w:t>）若需要，关于必要的、特殊的或独特的步骤的说明；</w:t>
      </w:r>
    </w:p>
    <w:p w:rsidR="00D20F07" w:rsidRPr="00C62420" w:rsidRDefault="00D20F07" w:rsidP="009C548D">
      <w:pPr>
        <w:numPr>
          <w:ilvl w:val="0"/>
          <w:numId w:val="0"/>
        </w:numPr>
        <w:ind w:firstLineChars="150" w:firstLine="315"/>
      </w:pPr>
      <w:r w:rsidRPr="00C62420">
        <w:t>j</w:t>
      </w:r>
      <w:r w:rsidRPr="00C62420">
        <w:rPr>
          <w:rFonts w:hint="eastAsia"/>
        </w:rPr>
        <w:t>）血液流向的说明，推荐最大、最小血流速度</w:t>
      </w:r>
      <w:r w:rsidRPr="00C62420">
        <w:rPr>
          <w:rFonts w:hint="eastAsia"/>
          <w:lang w:val="pt-BR"/>
        </w:rPr>
        <w:t>；</w:t>
      </w:r>
    </w:p>
    <w:p w:rsidR="00D20F07" w:rsidRPr="00C62420" w:rsidRDefault="00D20F07" w:rsidP="009C548D">
      <w:pPr>
        <w:numPr>
          <w:ilvl w:val="0"/>
          <w:numId w:val="0"/>
        </w:numPr>
        <w:ind w:firstLineChars="150" w:firstLine="315"/>
        <w:rPr>
          <w:lang w:val="pt-BR"/>
        </w:rPr>
      </w:pPr>
      <w:r w:rsidRPr="00C62420">
        <w:t>k</w:t>
      </w:r>
      <w:r w:rsidRPr="00C62420">
        <w:rPr>
          <w:rFonts w:hint="eastAsia"/>
        </w:rPr>
        <w:t>）吸附性能说明；</w:t>
      </w:r>
    </w:p>
    <w:p w:rsidR="00D20F07" w:rsidRPr="00C62420" w:rsidRDefault="00D20F07" w:rsidP="009C548D">
      <w:pPr>
        <w:numPr>
          <w:ilvl w:val="0"/>
          <w:numId w:val="0"/>
        </w:numPr>
        <w:ind w:firstLineChars="150" w:firstLine="315"/>
      </w:pPr>
      <w:r w:rsidRPr="00C62420">
        <w:t>l</w:t>
      </w:r>
      <w:r w:rsidRPr="00C62420">
        <w:rPr>
          <w:rFonts w:hint="eastAsia"/>
        </w:rPr>
        <w:t>）针对特殊情况的详细说明，如“强碱性吸附剂对人体电解质环境的影响”等；</w:t>
      </w:r>
    </w:p>
    <w:p w:rsidR="00D20F07" w:rsidRPr="00C62420" w:rsidRDefault="00D20F07" w:rsidP="009C548D">
      <w:pPr>
        <w:numPr>
          <w:ilvl w:val="0"/>
          <w:numId w:val="0"/>
        </w:numPr>
        <w:ind w:firstLineChars="150" w:firstLine="315"/>
      </w:pPr>
      <w:r w:rsidRPr="00C62420">
        <w:t>m</w:t>
      </w:r>
      <w:r w:rsidRPr="00C62420">
        <w:rPr>
          <w:rFonts w:hint="eastAsia"/>
        </w:rPr>
        <w:t>）灭菌方法和有效期，特殊储存条件、方法，针对保存液进行处理的说明。</w:t>
      </w:r>
    </w:p>
    <w:p w:rsidR="00D20F07" w:rsidRPr="00C62420" w:rsidRDefault="00D20F07" w:rsidP="00F65CB7">
      <w:pPr>
        <w:pStyle w:val="Default"/>
        <w:ind w:firstLineChars="150" w:firstLine="270"/>
        <w:rPr>
          <w:rFonts w:ascii="宋体" w:eastAsia="宋体" w:cs="宋体"/>
          <w:color w:val="auto"/>
          <w:sz w:val="18"/>
          <w:szCs w:val="18"/>
        </w:rPr>
      </w:pPr>
      <w:r w:rsidRPr="00C62420">
        <w:rPr>
          <w:rFonts w:hint="eastAsia"/>
          <w:color w:val="auto"/>
          <w:sz w:val="18"/>
          <w:szCs w:val="18"/>
        </w:rPr>
        <w:t>注：</w:t>
      </w:r>
      <w:r w:rsidRPr="00C62420">
        <w:rPr>
          <w:rFonts w:ascii="宋体" w:eastAsia="宋体" w:cs="宋体" w:hint="eastAsia"/>
          <w:color w:val="auto"/>
          <w:sz w:val="18"/>
          <w:szCs w:val="18"/>
        </w:rPr>
        <w:t>如适用，可采用</w:t>
      </w:r>
      <w:r w:rsidRPr="00C62420">
        <w:rPr>
          <w:rFonts w:ascii="宋体" w:eastAsia="宋体" w:cs="宋体"/>
          <w:color w:val="auto"/>
          <w:sz w:val="18"/>
          <w:szCs w:val="18"/>
        </w:rPr>
        <w:t>YY/T 0466.1</w:t>
      </w:r>
      <w:r w:rsidRPr="00C62420">
        <w:rPr>
          <w:rFonts w:ascii="宋体" w:eastAsia="宋体" w:cs="宋体" w:hint="eastAsia"/>
          <w:color w:val="auto"/>
          <w:sz w:val="18"/>
          <w:szCs w:val="18"/>
        </w:rPr>
        <w:t>中的符号。</w:t>
      </w:r>
    </w:p>
    <w:p w:rsidR="00D20F07" w:rsidRPr="00A259B8" w:rsidRDefault="00D20F07" w:rsidP="00627889">
      <w:pPr>
        <w:numPr>
          <w:ilvl w:val="0"/>
          <w:numId w:val="0"/>
        </w:numPr>
        <w:spacing w:beforeLines="50" w:afterLines="50"/>
        <w:rPr>
          <w:rFonts w:ascii="黑体" w:eastAsia="黑体"/>
          <w:kern w:val="0"/>
          <w:szCs w:val="20"/>
        </w:rPr>
      </w:pPr>
      <w:r w:rsidRPr="00A259B8">
        <w:rPr>
          <w:rFonts w:ascii="黑体" w:eastAsia="黑体"/>
          <w:kern w:val="0"/>
          <w:szCs w:val="20"/>
        </w:rPr>
        <w:t xml:space="preserve">9 </w:t>
      </w:r>
      <w:r w:rsidRPr="00A259B8">
        <w:rPr>
          <w:rFonts w:ascii="黑体" w:eastAsia="黑体" w:hint="eastAsia"/>
          <w:kern w:val="0"/>
          <w:szCs w:val="20"/>
        </w:rPr>
        <w:t>包装、运输、贮存</w:t>
      </w:r>
    </w:p>
    <w:p w:rsidR="00D20F07" w:rsidRPr="00A259B8" w:rsidRDefault="00D20F07" w:rsidP="00476AFA">
      <w:pPr>
        <w:numPr>
          <w:ilvl w:val="0"/>
          <w:numId w:val="0"/>
        </w:numPr>
        <w:rPr>
          <w:rFonts w:ascii="黑体" w:eastAsia="黑体"/>
          <w:kern w:val="0"/>
          <w:szCs w:val="20"/>
        </w:rPr>
      </w:pPr>
      <w:r w:rsidRPr="00A259B8">
        <w:rPr>
          <w:rFonts w:ascii="黑体" w:eastAsia="黑体"/>
          <w:kern w:val="0"/>
          <w:szCs w:val="20"/>
        </w:rPr>
        <w:t xml:space="preserve">9.1 </w:t>
      </w:r>
      <w:r w:rsidRPr="00A259B8">
        <w:rPr>
          <w:rFonts w:ascii="黑体" w:eastAsia="黑体" w:hint="eastAsia"/>
          <w:kern w:val="0"/>
          <w:szCs w:val="20"/>
        </w:rPr>
        <w:t>包装</w:t>
      </w:r>
    </w:p>
    <w:p w:rsidR="00D20F07" w:rsidRPr="00A259B8" w:rsidRDefault="00D20F07" w:rsidP="00476AFA">
      <w:pPr>
        <w:numPr>
          <w:ilvl w:val="0"/>
          <w:numId w:val="0"/>
        </w:numPr>
        <w:rPr>
          <w:rFonts w:ascii="黑体" w:eastAsia="黑体"/>
          <w:kern w:val="0"/>
          <w:szCs w:val="20"/>
        </w:rPr>
      </w:pPr>
      <w:smartTag w:uri="urn:schemas-microsoft-com:office:smarttags" w:element="chsdate">
        <w:smartTagPr>
          <w:attr w:name="IsROCDate" w:val="False"/>
          <w:attr w:name="IsLunarDate" w:val="False"/>
          <w:attr w:name="Day" w:val="30"/>
          <w:attr w:name="Month" w:val="12"/>
          <w:attr w:name="Year" w:val="1899"/>
        </w:smartTagPr>
        <w:r w:rsidRPr="00A259B8">
          <w:rPr>
            <w:rFonts w:ascii="黑体" w:eastAsia="黑体"/>
            <w:kern w:val="0"/>
            <w:szCs w:val="20"/>
          </w:rPr>
          <w:t>9.1.1</w:t>
        </w:r>
      </w:smartTag>
      <w:r w:rsidRPr="00A259B8">
        <w:rPr>
          <w:rFonts w:ascii="黑体" w:eastAsia="黑体" w:hint="eastAsia"/>
          <w:kern w:val="0"/>
          <w:szCs w:val="20"/>
        </w:rPr>
        <w:t>单包装</w:t>
      </w:r>
    </w:p>
    <w:p w:rsidR="00D20F07" w:rsidRPr="00F36AF5" w:rsidRDefault="00D20F07" w:rsidP="00FB5077">
      <w:pPr>
        <w:numPr>
          <w:ilvl w:val="0"/>
          <w:numId w:val="0"/>
        </w:numPr>
        <w:ind w:firstLineChars="200" w:firstLine="420"/>
      </w:pPr>
      <w:r w:rsidRPr="00F36AF5">
        <w:rPr>
          <w:rFonts w:hint="eastAsia"/>
        </w:rPr>
        <w:t>每支灌流器应独立包装，密封后再装入包装盒，盒内应有使用说明书和检验合格证各一份。</w:t>
      </w:r>
    </w:p>
    <w:p w:rsidR="00D20F07" w:rsidRPr="00F36AF5" w:rsidRDefault="00D20F07" w:rsidP="00476AFA">
      <w:pPr>
        <w:numPr>
          <w:ilvl w:val="0"/>
          <w:numId w:val="0"/>
        </w:numPr>
        <w:rPr>
          <w:rFonts w:ascii="黑体" w:eastAsia="黑体"/>
          <w:kern w:val="0"/>
          <w:szCs w:val="20"/>
        </w:rPr>
      </w:pPr>
      <w:smartTag w:uri="urn:schemas-microsoft-com:office:smarttags" w:element="chsdate">
        <w:smartTagPr>
          <w:attr w:name="IsROCDate" w:val="False"/>
          <w:attr w:name="IsLunarDate" w:val="False"/>
          <w:attr w:name="Day" w:val="30"/>
          <w:attr w:name="Month" w:val="12"/>
          <w:attr w:name="Year" w:val="1899"/>
        </w:smartTagPr>
        <w:r w:rsidRPr="00F36AF5">
          <w:rPr>
            <w:rFonts w:ascii="黑体" w:eastAsia="黑体"/>
            <w:kern w:val="0"/>
            <w:szCs w:val="20"/>
          </w:rPr>
          <w:t>9.1.2</w:t>
        </w:r>
      </w:smartTag>
      <w:r w:rsidRPr="00F36AF5">
        <w:rPr>
          <w:rFonts w:ascii="黑体" w:eastAsia="黑体" w:hint="eastAsia"/>
          <w:kern w:val="0"/>
          <w:szCs w:val="20"/>
        </w:rPr>
        <w:t>外包装</w:t>
      </w:r>
    </w:p>
    <w:p w:rsidR="00D20F07" w:rsidRPr="00F36AF5" w:rsidRDefault="00D20F07" w:rsidP="00FB5077">
      <w:pPr>
        <w:numPr>
          <w:ilvl w:val="0"/>
          <w:numId w:val="0"/>
        </w:numPr>
        <w:ind w:firstLineChars="200" w:firstLine="420"/>
      </w:pPr>
      <w:r w:rsidRPr="00F36AF5">
        <w:rPr>
          <w:rFonts w:hint="eastAsia"/>
        </w:rPr>
        <w:t>外包装采用</w:t>
      </w:r>
      <w:r>
        <w:rPr>
          <w:rFonts w:hint="eastAsia"/>
        </w:rPr>
        <w:t>减震</w:t>
      </w:r>
      <w:r w:rsidRPr="00F36AF5">
        <w:rPr>
          <w:rFonts w:hint="eastAsia"/>
        </w:rPr>
        <w:t>包装。</w:t>
      </w:r>
    </w:p>
    <w:p w:rsidR="00D20F07" w:rsidRPr="00F36AF5" w:rsidRDefault="00D20F07" w:rsidP="00476AFA">
      <w:pPr>
        <w:numPr>
          <w:ilvl w:val="0"/>
          <w:numId w:val="0"/>
        </w:numPr>
        <w:rPr>
          <w:rFonts w:ascii="黑体" w:eastAsia="黑体"/>
          <w:kern w:val="0"/>
          <w:szCs w:val="20"/>
        </w:rPr>
      </w:pPr>
      <w:r w:rsidRPr="00F36AF5">
        <w:rPr>
          <w:rFonts w:ascii="黑体" w:eastAsia="黑体"/>
          <w:kern w:val="0"/>
          <w:szCs w:val="20"/>
        </w:rPr>
        <w:t xml:space="preserve">9.2 </w:t>
      </w:r>
      <w:r w:rsidRPr="00F36AF5">
        <w:rPr>
          <w:rFonts w:ascii="黑体" w:eastAsia="黑体" w:hint="eastAsia"/>
          <w:kern w:val="0"/>
          <w:szCs w:val="20"/>
        </w:rPr>
        <w:t>运输</w:t>
      </w:r>
    </w:p>
    <w:p w:rsidR="00D20F07" w:rsidRPr="00F36AF5" w:rsidRDefault="00D20F07" w:rsidP="00FB5077">
      <w:pPr>
        <w:numPr>
          <w:ilvl w:val="0"/>
          <w:numId w:val="0"/>
        </w:numPr>
        <w:ind w:firstLineChars="200" w:firstLine="420"/>
      </w:pPr>
      <w:r w:rsidRPr="00F36AF5">
        <w:rPr>
          <w:rFonts w:hint="eastAsia"/>
        </w:rPr>
        <w:t>运输方式按订货合同规定，运输中应防止重压并避免碰撞和雨雪淋袭。</w:t>
      </w:r>
    </w:p>
    <w:p w:rsidR="00D20F07" w:rsidRPr="00F36AF5" w:rsidRDefault="00D20F07" w:rsidP="00476AFA">
      <w:pPr>
        <w:numPr>
          <w:ilvl w:val="0"/>
          <w:numId w:val="0"/>
        </w:numPr>
        <w:rPr>
          <w:rFonts w:ascii="黑体" w:eastAsia="黑体"/>
          <w:kern w:val="0"/>
          <w:szCs w:val="20"/>
        </w:rPr>
      </w:pPr>
      <w:r w:rsidRPr="00F36AF5">
        <w:rPr>
          <w:rFonts w:ascii="黑体" w:eastAsia="黑体"/>
          <w:kern w:val="0"/>
          <w:szCs w:val="20"/>
        </w:rPr>
        <w:t xml:space="preserve">9.3 </w:t>
      </w:r>
      <w:r w:rsidRPr="00F36AF5">
        <w:rPr>
          <w:rFonts w:ascii="黑体" w:eastAsia="黑体" w:hint="eastAsia"/>
          <w:kern w:val="0"/>
          <w:szCs w:val="20"/>
        </w:rPr>
        <w:t>贮存</w:t>
      </w:r>
    </w:p>
    <w:p w:rsidR="00D20F07" w:rsidRDefault="00D20F07" w:rsidP="00FB5077">
      <w:pPr>
        <w:pStyle w:val="afd"/>
        <w:ind w:firstLine="420"/>
      </w:pPr>
      <w:r w:rsidRPr="00C62420">
        <w:rPr>
          <w:rFonts w:hint="eastAsia"/>
        </w:rPr>
        <w:t>包装好的灌流器应贮存在相对湿度不大于</w:t>
      </w:r>
      <w:r w:rsidRPr="00C62420">
        <w:t>80%</w:t>
      </w:r>
      <w:r w:rsidRPr="00C62420">
        <w:rPr>
          <w:rFonts w:hint="eastAsia"/>
        </w:rPr>
        <w:t>、无腐蚀性气体、通风良好、清洁的环境内</w:t>
      </w:r>
      <w:r w:rsidR="005B7485" w:rsidRPr="00C62420">
        <w:rPr>
          <w:rFonts w:hint="eastAsia"/>
        </w:rPr>
        <w:t>，避免阳光直射</w:t>
      </w:r>
      <w:r w:rsidRPr="00C62420">
        <w:rPr>
          <w:rFonts w:hint="eastAsia"/>
        </w:rPr>
        <w:t>。灌流器在符合贮存规定的条件下，灭菌有效期应符合制造商的规定。</w:t>
      </w:r>
    </w:p>
    <w:p w:rsidR="00D20F07" w:rsidRPr="005D235E" w:rsidRDefault="00D20F07" w:rsidP="005D235E">
      <w:pPr>
        <w:pStyle w:val="afd"/>
        <w:ind w:firstLine="420"/>
        <w:rPr>
          <w:rFonts w:ascii="Times New Roman"/>
          <w:szCs w:val="21"/>
        </w:rPr>
      </w:pPr>
    </w:p>
    <w:p w:rsidR="00D20F07" w:rsidRPr="00627889" w:rsidRDefault="00D20F07" w:rsidP="007A51E7">
      <w:pPr>
        <w:pStyle w:val="aff8"/>
      </w:pPr>
      <w:r>
        <w:br w:type="page"/>
      </w:r>
      <w:bookmarkStart w:id="24" w:name="_Toc181428653"/>
      <w:bookmarkStart w:id="25" w:name="_Toc181428737"/>
      <w:r>
        <w:rPr>
          <w:rFonts w:hint="eastAsia"/>
        </w:rPr>
        <w:lastRenderedPageBreak/>
        <w:t>附录</w:t>
      </w:r>
      <w:r>
        <w:t>A</w:t>
      </w:r>
      <w:r>
        <w:br/>
      </w:r>
      <w:r>
        <w:rPr>
          <w:rFonts w:hint="eastAsia"/>
        </w:rPr>
        <w:t>（规范性附录）</w:t>
      </w:r>
      <w:r>
        <w:br/>
      </w:r>
      <w:bookmarkEnd w:id="24"/>
      <w:bookmarkEnd w:id="25"/>
      <w:r w:rsidRPr="00627889">
        <w:rPr>
          <w:rFonts w:hint="eastAsia"/>
        </w:rPr>
        <w:t>血液灌流器微粒含量测定方法</w:t>
      </w:r>
    </w:p>
    <w:p w:rsidR="00D20F07" w:rsidRPr="00627889" w:rsidRDefault="00D20F07" w:rsidP="002A7328">
      <w:pPr>
        <w:numPr>
          <w:ilvl w:val="0"/>
          <w:numId w:val="0"/>
        </w:numPr>
      </w:pPr>
      <w:bookmarkStart w:id="26" w:name="SectionMark5"/>
      <w:bookmarkEnd w:id="26"/>
      <w:r w:rsidRPr="00627889">
        <w:t xml:space="preserve">A. 1 </w:t>
      </w:r>
      <w:r w:rsidRPr="00627889">
        <w:rPr>
          <w:rFonts w:hint="eastAsia"/>
        </w:rPr>
        <w:t>原理</w:t>
      </w:r>
    </w:p>
    <w:p w:rsidR="00D20F07" w:rsidRPr="00627889" w:rsidRDefault="00D20F07" w:rsidP="002A7328">
      <w:pPr>
        <w:numPr>
          <w:ilvl w:val="0"/>
          <w:numId w:val="0"/>
        </w:numPr>
      </w:pPr>
      <w:r w:rsidRPr="00627889">
        <w:rPr>
          <w:rFonts w:hint="eastAsia"/>
        </w:rPr>
        <w:t>这一方法是通过冲洗内腔液体</w:t>
      </w:r>
      <w:r w:rsidRPr="00627889">
        <w:t>通道表面，收集通道表面洗脱液中的粒子，并对其计数来评价污染。</w:t>
      </w:r>
    </w:p>
    <w:p w:rsidR="00D20F07" w:rsidRPr="00627889" w:rsidRDefault="00D20F07" w:rsidP="002A7328">
      <w:pPr>
        <w:numPr>
          <w:ilvl w:val="0"/>
          <w:numId w:val="0"/>
        </w:numPr>
      </w:pPr>
      <w:r w:rsidRPr="00627889">
        <w:t xml:space="preserve">A.2 </w:t>
      </w:r>
      <w:r w:rsidRPr="00627889">
        <w:t>试验仪器</w:t>
      </w:r>
    </w:p>
    <w:p w:rsidR="00D20F07" w:rsidRPr="00627889" w:rsidRDefault="00D20F07" w:rsidP="00C35D5F">
      <w:pPr>
        <w:numPr>
          <w:ilvl w:val="0"/>
          <w:numId w:val="0"/>
        </w:numPr>
      </w:pPr>
      <w:smartTag w:uri="urn:schemas-microsoft-com:office:smarttags" w:element="chsdate">
        <w:smartTagPr>
          <w:attr w:name="IsROCDate" w:val="False"/>
          <w:attr w:name="IsLunarDate" w:val="False"/>
          <w:attr w:name="Day" w:val="30"/>
          <w:attr w:name="Month" w:val="12"/>
          <w:attr w:name="Year" w:val="1899"/>
        </w:smartTagPr>
        <w:r w:rsidRPr="00627889">
          <w:t>A.2.1</w:t>
        </w:r>
      </w:smartTag>
      <w:r w:rsidRPr="00627889">
        <w:t>粒子计数器</w:t>
      </w:r>
      <w:r w:rsidR="00AC6703" w:rsidRPr="00627889">
        <w:t>：</w:t>
      </w:r>
      <w:r w:rsidRPr="00627889">
        <w:t>有搅拌系统，一次取样量为</w:t>
      </w:r>
      <w:r w:rsidRPr="00627889">
        <w:t>100 mL</w:t>
      </w:r>
      <w:r w:rsidRPr="00627889">
        <w:t>可同时对</w:t>
      </w:r>
      <w:r w:rsidRPr="00627889">
        <w:t>15 μm-25μm</w:t>
      </w:r>
      <w:r w:rsidRPr="00627889">
        <w:t>和大于</w:t>
      </w:r>
      <w:r w:rsidRPr="00627889">
        <w:t>25μm</w:t>
      </w:r>
      <w:r w:rsidRPr="00627889">
        <w:t>的微粒计数。</w:t>
      </w:r>
    </w:p>
    <w:p w:rsidR="00D20F07" w:rsidRPr="00627889" w:rsidRDefault="00D20F07" w:rsidP="00CE0C10">
      <w:pPr>
        <w:numPr>
          <w:ilvl w:val="0"/>
          <w:numId w:val="0"/>
        </w:numPr>
      </w:pPr>
      <w:smartTag w:uri="urn:schemas-microsoft-com:office:smarttags" w:element="chsdate">
        <w:smartTagPr>
          <w:attr w:name="IsROCDate" w:val="False"/>
          <w:attr w:name="IsLunarDate" w:val="False"/>
          <w:attr w:name="Day" w:val="30"/>
          <w:attr w:name="Month" w:val="12"/>
          <w:attr w:name="Year" w:val="1899"/>
        </w:smartTagPr>
        <w:r w:rsidRPr="00627889">
          <w:t>A.2.2</w:t>
        </w:r>
      </w:smartTag>
      <w:r w:rsidRPr="00627889">
        <w:t>过滤装置：内装直径</w:t>
      </w:r>
      <w:smartTag w:uri="urn:schemas-microsoft-com:office:smarttags" w:element="chsdate">
        <w:smartTagPr>
          <w:attr w:name="IsROCDate" w:val="False"/>
          <w:attr w:name="IsLunarDate" w:val="False"/>
          <w:attr w:name="Day" w:val="30"/>
          <w:attr w:name="Month" w:val="12"/>
          <w:attr w:name="Year" w:val="1899"/>
        </w:smartTagPr>
        <w:r w:rsidRPr="00627889">
          <w:t>50mm</w:t>
        </w:r>
      </w:smartTag>
      <w:r w:rsidRPr="00627889">
        <w:t>，孔径</w:t>
      </w:r>
      <w:r w:rsidRPr="00627889">
        <w:t>0.45 μm</w:t>
      </w:r>
      <w:r w:rsidRPr="00627889">
        <w:t>的微孔滤膜。</w:t>
      </w:r>
    </w:p>
    <w:p w:rsidR="00367EB2" w:rsidRPr="00627889" w:rsidRDefault="00D20F07" w:rsidP="00CE0C10">
      <w:pPr>
        <w:numPr>
          <w:ilvl w:val="0"/>
          <w:numId w:val="0"/>
        </w:numPr>
      </w:pPr>
      <w:r w:rsidRPr="00627889">
        <w:t>A.2.3</w:t>
      </w:r>
      <w:r w:rsidR="00CA192C" w:rsidRPr="00627889">
        <w:t>动力装置</w:t>
      </w:r>
      <w:r w:rsidR="00367EB2" w:rsidRPr="00627889">
        <w:t>：</w:t>
      </w:r>
      <w:r w:rsidR="00CA192C" w:rsidRPr="00627889">
        <w:t>可提供</w:t>
      </w:r>
      <w:r w:rsidR="00367EB2" w:rsidRPr="00627889">
        <w:t>200mL/min</w:t>
      </w:r>
      <w:r w:rsidR="000443DD" w:rsidRPr="00627889">
        <w:t>流量</w:t>
      </w:r>
      <w:r w:rsidR="00367EB2" w:rsidRPr="00627889">
        <w:t>的</w:t>
      </w:r>
      <w:r w:rsidR="00CA192C" w:rsidRPr="00627889">
        <w:t>动力装置，如蠕动泵</w:t>
      </w:r>
      <w:r w:rsidR="00367EB2" w:rsidRPr="00627889">
        <w:t>。</w:t>
      </w:r>
    </w:p>
    <w:p w:rsidR="00D20F07" w:rsidRPr="00627889" w:rsidRDefault="0091380F" w:rsidP="00CE0C10">
      <w:pPr>
        <w:numPr>
          <w:ilvl w:val="0"/>
          <w:numId w:val="0"/>
        </w:numPr>
      </w:pPr>
      <w:smartTag w:uri="urn:schemas-microsoft-com:office:smarttags" w:element="chsdate">
        <w:smartTagPr>
          <w:attr w:name="IsROCDate" w:val="False"/>
          <w:attr w:name="IsLunarDate" w:val="False"/>
          <w:attr w:name="Day" w:val="30"/>
          <w:attr w:name="Month" w:val="12"/>
          <w:attr w:name="Year" w:val="1899"/>
        </w:smartTagPr>
        <w:r w:rsidRPr="00627889">
          <w:t>A.2.4</w:t>
        </w:r>
      </w:smartTag>
      <w:r w:rsidR="00D20F07" w:rsidRPr="00627889">
        <w:t>冲洗液：</w:t>
      </w:r>
      <w:r w:rsidR="002D3E31" w:rsidRPr="00627889">
        <w:rPr>
          <w:rFonts w:hint="eastAsia"/>
        </w:rPr>
        <w:t>生理盐水</w:t>
      </w:r>
      <w:r w:rsidR="00D20F07" w:rsidRPr="00627889">
        <w:t>。</w:t>
      </w:r>
    </w:p>
    <w:p w:rsidR="00D20F07" w:rsidRPr="00627889" w:rsidRDefault="00D20F07" w:rsidP="00CE0C10">
      <w:pPr>
        <w:numPr>
          <w:ilvl w:val="0"/>
          <w:numId w:val="0"/>
        </w:numPr>
      </w:pPr>
      <w:r w:rsidRPr="00627889">
        <w:t>A.2.</w:t>
      </w:r>
      <w:r w:rsidR="0091380F" w:rsidRPr="00627889">
        <w:t>5</w:t>
      </w:r>
      <w:r w:rsidR="00F502EC" w:rsidRPr="00627889">
        <w:t>聚氯乙烯软管。</w:t>
      </w:r>
    </w:p>
    <w:p w:rsidR="00D20F07" w:rsidRPr="00627889" w:rsidRDefault="00D20F07" w:rsidP="00CE0C10">
      <w:pPr>
        <w:numPr>
          <w:ilvl w:val="0"/>
          <w:numId w:val="0"/>
        </w:numPr>
      </w:pPr>
      <w:r w:rsidRPr="00627889">
        <w:t>A.2.</w:t>
      </w:r>
      <w:r w:rsidR="0091380F" w:rsidRPr="00627889">
        <w:t>6</w:t>
      </w:r>
      <w:r w:rsidRPr="00627889">
        <w:t>三通转换开关。</w:t>
      </w:r>
    </w:p>
    <w:p w:rsidR="00D20F07" w:rsidRPr="00627889" w:rsidRDefault="00D20F07" w:rsidP="00CE0C10">
      <w:pPr>
        <w:numPr>
          <w:ilvl w:val="0"/>
          <w:numId w:val="0"/>
        </w:numPr>
      </w:pPr>
      <w:r w:rsidRPr="00627889">
        <w:t xml:space="preserve">A.3 </w:t>
      </w:r>
      <w:r w:rsidRPr="00627889">
        <w:t>步骤</w:t>
      </w:r>
    </w:p>
    <w:p w:rsidR="00D20F07" w:rsidRPr="00627889" w:rsidRDefault="00D20F07" w:rsidP="00CE0C10">
      <w:pPr>
        <w:numPr>
          <w:ilvl w:val="0"/>
          <w:numId w:val="0"/>
        </w:numPr>
      </w:pPr>
      <w:smartTag w:uri="urn:schemas-microsoft-com:office:smarttags" w:element="chsdate">
        <w:smartTagPr>
          <w:attr w:name="IsROCDate" w:val="False"/>
          <w:attr w:name="IsLunarDate" w:val="False"/>
          <w:attr w:name="Day" w:val="30"/>
          <w:attr w:name="Month" w:val="12"/>
          <w:attr w:name="Year" w:val="1899"/>
        </w:smartTagPr>
        <w:r w:rsidRPr="00627889">
          <w:t>A.3.1</w:t>
        </w:r>
      </w:smartTag>
      <w:r w:rsidRPr="00627889">
        <w:t>过滤装置通过瓶塞穿刺器与装有</w:t>
      </w:r>
      <w:r w:rsidR="002D3E31" w:rsidRPr="00627889">
        <w:rPr>
          <w:rFonts w:hint="eastAsia"/>
        </w:rPr>
        <w:t>生理盐水</w:t>
      </w:r>
      <w:r w:rsidRPr="00627889">
        <w:t>的输液瓶连接，过滤装置下端接三通转换开关，下接软管至微粒计数器取样杯。</w:t>
      </w:r>
    </w:p>
    <w:p w:rsidR="00CF5BE1" w:rsidRPr="00627889" w:rsidRDefault="00D20F07" w:rsidP="00CF5BE1">
      <w:pPr>
        <w:numPr>
          <w:ilvl w:val="0"/>
          <w:numId w:val="0"/>
        </w:numPr>
      </w:pPr>
      <w:r w:rsidRPr="00627889">
        <w:t>A.3.</w:t>
      </w:r>
      <w:r w:rsidR="00583D25" w:rsidRPr="00627889">
        <w:t>2</w:t>
      </w:r>
      <w:r w:rsidR="00CF5BE1" w:rsidRPr="00627889">
        <w:t>用</w:t>
      </w:r>
      <w:r w:rsidR="00CF5BE1" w:rsidRPr="00627889">
        <w:t>2000mL</w:t>
      </w:r>
      <w:r w:rsidR="00367EB2" w:rsidRPr="00627889">
        <w:t>过滤后的</w:t>
      </w:r>
      <w:r w:rsidR="002D3E31" w:rsidRPr="00627889">
        <w:rPr>
          <w:rFonts w:hint="eastAsia"/>
        </w:rPr>
        <w:t>生理盐水</w:t>
      </w:r>
      <w:r w:rsidR="00CF5BE1" w:rsidRPr="00627889">
        <w:t>以</w:t>
      </w:r>
      <w:r w:rsidR="00CF5BE1" w:rsidRPr="00627889">
        <w:t>200</w:t>
      </w:r>
      <w:r w:rsidR="009A2723" w:rsidRPr="00627889">
        <w:t>mL</w:t>
      </w:r>
      <w:r w:rsidR="00CF5BE1" w:rsidRPr="00627889">
        <w:t>/min</w:t>
      </w:r>
      <w:r w:rsidR="00C750E5" w:rsidRPr="00627889">
        <w:t>的流量自下向上灌洗灌流器</w:t>
      </w:r>
      <w:r w:rsidR="0091380F" w:rsidRPr="00627889">
        <w:t>后</w:t>
      </w:r>
      <w:r w:rsidR="00C750E5" w:rsidRPr="00627889">
        <w:t>，将</w:t>
      </w:r>
      <w:r w:rsidR="00CF5BE1" w:rsidRPr="00627889">
        <w:t>灌流器与玻璃烧瓶组成一封闭循环系统</w:t>
      </w:r>
      <w:r w:rsidR="0091380F" w:rsidRPr="00627889">
        <w:t>并灌满循环系统</w:t>
      </w:r>
      <w:r w:rsidR="00CF5BE1" w:rsidRPr="00627889">
        <w:t>，烧瓶中加</w:t>
      </w:r>
      <w:r w:rsidR="00367EB2" w:rsidRPr="00627889">
        <w:t>过滤后的</w:t>
      </w:r>
      <w:r w:rsidR="002D3E31" w:rsidRPr="00627889">
        <w:rPr>
          <w:rFonts w:hint="eastAsia"/>
        </w:rPr>
        <w:t>生理盐水</w:t>
      </w:r>
      <w:r w:rsidR="00CF5BE1" w:rsidRPr="00627889">
        <w:t>至</w:t>
      </w:r>
      <w:r w:rsidR="00CF5BE1" w:rsidRPr="00627889">
        <w:t>250mL</w:t>
      </w:r>
      <w:r w:rsidR="00CF5BE1" w:rsidRPr="00627889">
        <w:t>，通过</w:t>
      </w:r>
      <w:r w:rsidR="00407C97" w:rsidRPr="00627889">
        <w:t>动力装置</w:t>
      </w:r>
      <w:r w:rsidR="00CF5BE1" w:rsidRPr="00627889">
        <w:t>使</w:t>
      </w:r>
      <w:r w:rsidR="002D3E31" w:rsidRPr="00627889">
        <w:rPr>
          <w:rFonts w:hint="eastAsia"/>
        </w:rPr>
        <w:t>生理盐</w:t>
      </w:r>
      <w:bookmarkStart w:id="27" w:name="_GoBack"/>
      <w:bookmarkEnd w:id="27"/>
      <w:r w:rsidR="002D3E31" w:rsidRPr="00627889">
        <w:rPr>
          <w:rFonts w:hint="eastAsia"/>
        </w:rPr>
        <w:t>水</w:t>
      </w:r>
      <w:r w:rsidR="00CF5BE1" w:rsidRPr="00627889">
        <w:t>以</w:t>
      </w:r>
      <w:r w:rsidR="00CF5BE1" w:rsidRPr="00627889">
        <w:t>200</w:t>
      </w:r>
      <w:r w:rsidR="009A2723" w:rsidRPr="00627889">
        <w:t>mL/</w:t>
      </w:r>
      <w:r w:rsidR="00CF5BE1" w:rsidRPr="00627889">
        <w:t>min</w:t>
      </w:r>
      <w:r w:rsidR="00CF5BE1" w:rsidRPr="00627889">
        <w:t>的流量循环</w:t>
      </w:r>
      <w:r w:rsidR="00CF5BE1" w:rsidRPr="00627889">
        <w:t>2</w:t>
      </w:r>
      <w:r w:rsidR="00CF5BE1" w:rsidRPr="00627889">
        <w:t>小时，然后将循环系统中的水全部排至玻璃烧瓶中，</w:t>
      </w:r>
      <w:r w:rsidR="00C750E5" w:rsidRPr="00627889">
        <w:t>混匀后</w:t>
      </w:r>
      <w:r w:rsidR="00CF5BE1" w:rsidRPr="00627889">
        <w:t>取</w:t>
      </w:r>
      <w:r w:rsidR="00CF5BE1" w:rsidRPr="00627889">
        <w:t>100mL</w:t>
      </w:r>
      <w:r w:rsidR="00CF5BE1" w:rsidRPr="00627889">
        <w:t>循环液，测定其中的微粒数。</w:t>
      </w:r>
    </w:p>
    <w:p w:rsidR="00AC6703" w:rsidRPr="00627889" w:rsidRDefault="00AC6703" w:rsidP="00CF5BE1">
      <w:pPr>
        <w:numPr>
          <w:ilvl w:val="0"/>
          <w:numId w:val="0"/>
        </w:numPr>
        <w:rPr>
          <w:sz w:val="18"/>
          <w:szCs w:val="18"/>
        </w:rPr>
      </w:pPr>
      <w:r w:rsidRPr="00627889">
        <w:t>A.3.</w:t>
      </w:r>
      <w:r w:rsidR="00583D25" w:rsidRPr="00627889">
        <w:t>3</w:t>
      </w:r>
      <w:r w:rsidRPr="00627889">
        <w:t>按照</w:t>
      </w:r>
      <w:smartTag w:uri="urn:schemas-microsoft-com:office:smarttags" w:element="chsdate">
        <w:smartTagPr>
          <w:attr w:name="IsROCDate" w:val="False"/>
          <w:attr w:name="IsLunarDate" w:val="False"/>
          <w:attr w:name="Day" w:val="30"/>
          <w:attr w:name="Month" w:val="12"/>
          <w:attr w:name="Year" w:val="1899"/>
        </w:smartTagPr>
        <w:r w:rsidR="00583D25" w:rsidRPr="00627889">
          <w:t>A.3.1</w:t>
        </w:r>
        <w:r w:rsidR="00583D25" w:rsidRPr="00627889">
          <w:t>、</w:t>
        </w:r>
      </w:smartTag>
      <w:r w:rsidR="00583D25" w:rsidRPr="00627889">
        <w:t>A</w:t>
      </w:r>
      <w:r w:rsidRPr="00627889">
        <w:t>3.</w:t>
      </w:r>
      <w:r w:rsidR="00583D25" w:rsidRPr="00627889">
        <w:t>2</w:t>
      </w:r>
      <w:r w:rsidRPr="00627889">
        <w:t>的步骤，不接灌流器</w:t>
      </w:r>
      <w:r w:rsidR="00367EB2" w:rsidRPr="00627889">
        <w:t>获得本底液，以两次计数的平均值为</w:t>
      </w:r>
      <w:smartTag w:uri="urn:schemas-microsoft-com:office:smarttags" w:element="chsdate">
        <w:smartTagPr>
          <w:attr w:name="IsROCDate" w:val="False"/>
          <w:attr w:name="IsLunarDate" w:val="False"/>
          <w:attr w:name="Day" w:val="30"/>
          <w:attr w:name="Month" w:val="12"/>
          <w:attr w:name="Year" w:val="1899"/>
        </w:smartTagPr>
        <w:r w:rsidR="00367EB2" w:rsidRPr="00627889">
          <w:t>100m</w:t>
        </w:r>
      </w:smartTag>
      <w:r w:rsidR="00367EB2" w:rsidRPr="00627889">
        <w:t xml:space="preserve"> L</w:t>
      </w:r>
      <w:r w:rsidR="00367EB2" w:rsidRPr="00627889">
        <w:t>本底液中微粒含量。</w:t>
      </w:r>
    </w:p>
    <w:p w:rsidR="00CF5BE1" w:rsidRPr="00627889" w:rsidRDefault="00CF5BE1" w:rsidP="00CF5BE1">
      <w:pPr>
        <w:pStyle w:val="affffe"/>
        <w:numPr>
          <w:ilvl w:val="0"/>
          <w:numId w:val="0"/>
        </w:numPr>
      </w:pPr>
      <w:r w:rsidRPr="00627889">
        <w:t xml:space="preserve">A.4 </w:t>
      </w:r>
      <w:r w:rsidRPr="00627889">
        <w:t>结果表示</w:t>
      </w:r>
    </w:p>
    <w:p w:rsidR="00D20F07" w:rsidRPr="00627889" w:rsidRDefault="00CF5BE1" w:rsidP="0091380F">
      <w:pPr>
        <w:numPr>
          <w:ilvl w:val="0"/>
          <w:numId w:val="0"/>
        </w:numPr>
        <w:ind w:firstLineChars="250" w:firstLine="525"/>
      </w:pPr>
      <w:r w:rsidRPr="00627889">
        <w:t>循环液与本底液微粒读数之差为循环液中的微粒含量。</w:t>
      </w:r>
    </w:p>
    <w:p w:rsidR="00D20F07" w:rsidRDefault="00D20F07" w:rsidP="00C35D5F">
      <w:pPr>
        <w:numPr>
          <w:ilvl w:val="0"/>
          <w:numId w:val="0"/>
        </w:numPr>
      </w:pPr>
    </w:p>
    <w:p w:rsidR="00D20F07" w:rsidRDefault="00D20F07" w:rsidP="00C35D5F">
      <w:pPr>
        <w:numPr>
          <w:ilvl w:val="0"/>
          <w:numId w:val="0"/>
        </w:numPr>
      </w:pPr>
    </w:p>
    <w:p w:rsidR="00D20F07" w:rsidRDefault="00D20F07" w:rsidP="00C35D5F">
      <w:pPr>
        <w:numPr>
          <w:ilvl w:val="0"/>
          <w:numId w:val="0"/>
        </w:numPr>
      </w:pPr>
    </w:p>
    <w:p w:rsidR="00D20F07" w:rsidRDefault="00D20F07" w:rsidP="00D11DC3">
      <w:pPr>
        <w:numPr>
          <w:ilvl w:val="0"/>
          <w:numId w:val="0"/>
        </w:numPr>
        <w:jc w:val="center"/>
      </w:pPr>
    </w:p>
    <w:p w:rsidR="00D20F07" w:rsidRDefault="00AB6BBF" w:rsidP="00A51814">
      <w:pPr>
        <w:numPr>
          <w:ilvl w:val="0"/>
          <w:numId w:val="0"/>
        </w:numPr>
        <w:tabs>
          <w:tab w:val="left" w:pos="2505"/>
          <w:tab w:val="center" w:pos="4677"/>
        </w:tabs>
        <w:jc w:val="center"/>
      </w:pPr>
      <w:r>
        <w:rPr>
          <w:noProof/>
        </w:rPr>
        <w:pict>
          <v:line id="_x0000_s1040" style="position:absolute;left:0;text-align:left;z-index:251664896" from="147.15pt,13.15pt" to="330.9pt,13.15pt" strokeweight="1.5pt"/>
        </w:pict>
      </w:r>
    </w:p>
    <w:sectPr w:rsidR="00D20F07" w:rsidSect="00420237">
      <w:headerReference w:type="even" r:id="rId21"/>
      <w:footerReference w:type="even" r:id="rId22"/>
      <w:footerReference w:type="default" r:id="rId23"/>
      <w:type w:val="nextColumn"/>
      <w:pgSz w:w="11907" w:h="16839"/>
      <w:pgMar w:top="1418" w:right="1134" w:bottom="1134" w:left="1418" w:header="1418" w:footer="851" w:gutter="0"/>
      <w:pgNumType w:start="1"/>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E1187" w:rsidRDefault="005E1187">
      <w:pPr>
        <w:numPr>
          <w:numberingChange w:id="2" w:author="tianye" w:date="2016-03-31T12:39:00Z" w:original="%1:1:0:注"/>
        </w:numPr>
      </w:pPr>
      <w:r>
        <w:separator/>
      </w:r>
    </w:p>
  </w:endnote>
  <w:endnote w:type="continuationSeparator" w:id="1">
    <w:p w:rsidR="005E1187" w:rsidRDefault="005E1187">
      <w:pPr>
        <w:numPr>
          <w:numberingChange w:id="3" w:author="tianye" w:date="2016-03-31T12:39:00Z" w:original="%1:1:0:注"/>
        </w:numPr>
      </w:pPr>
      <w:r>
        <w:continuationSeparator/>
      </w:r>
    </w:p>
  </w:endnote>
</w:endnotes>
</file>

<file path=word/fontTable.xml><?xml version="1.0" encoding="utf-8"?>
<w:fonts xmlns:r="http://schemas.openxmlformats.org/officeDocument/2006/relationships" xmlns:w="http://schemas.openxmlformats.org/wordprocessingml/2006/main">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1BD7" w:rsidRDefault="00E11BD7" w:rsidP="00420237">
    <w:pPr>
      <w:pStyle w:val="afff9"/>
      <w:numPr>
        <w:ilvl w:val="0"/>
        <w:numId w:val="0"/>
      </w:numPr>
    </w:pPr>
    <w:r w:rsidRPr="00C30F98">
      <w:tab/>
    </w:r>
    <w:r>
      <w:rPr>
        <w:rFonts w:ascii="宋体" w:hAnsi="宋体" w:cs="宋体" w:hint="eastAsia"/>
      </w:rPr>
      <w:t>Ⅰ</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1BD7" w:rsidRDefault="00AB6BBF" w:rsidP="003C05B0">
    <w:pPr>
      <w:pStyle w:val="af7"/>
      <w:rPr>
        <w:rStyle w:val="afffa"/>
      </w:rPr>
    </w:pPr>
    <w:r>
      <w:rPr>
        <w:rStyle w:val="afffa"/>
      </w:rPr>
      <w:fldChar w:fldCharType="begin"/>
    </w:r>
    <w:r w:rsidR="00E11BD7">
      <w:rPr>
        <w:rStyle w:val="afffa"/>
      </w:rPr>
      <w:instrText xml:space="preserve">PAGE  </w:instrText>
    </w:r>
    <w:r>
      <w:rPr>
        <w:rStyle w:val="afffa"/>
      </w:rPr>
      <w:fldChar w:fldCharType="separate"/>
    </w:r>
    <w:r w:rsidR="00E11BD7">
      <w:rPr>
        <w:rStyle w:val="afffa"/>
        <w:noProof/>
      </w:rPr>
      <w:t>1</w:t>
    </w:r>
    <w:r>
      <w:rPr>
        <w:rStyle w:val="afffa"/>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1BD7" w:rsidRDefault="00E11BD7" w:rsidP="00992622">
    <w:pPr>
      <w:pStyle w:val="afff9"/>
      <w:numPr>
        <w:ilvl w:val="0"/>
        <w:numId w:val="0"/>
      </w:numPr>
      <w:ind w:left="5775"/>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1BD7" w:rsidRDefault="00E11BD7" w:rsidP="00420237">
    <w:pPr>
      <w:pStyle w:val="afff9"/>
      <w:numPr>
        <w:ilvl w:val="0"/>
        <w:numId w:val="0"/>
      </w:numPr>
    </w:pPr>
    <w:r w:rsidRPr="00C30F98">
      <w:tab/>
    </w:r>
    <w:r>
      <w:rPr>
        <w:rFonts w:ascii="宋体" w:cs="宋体"/>
        <w:kern w:val="0"/>
        <w:szCs w:val="21"/>
      </w:rPr>
      <w:tab/>
    </w:r>
    <w:r>
      <w:rPr>
        <w:rFonts w:ascii="宋体" w:hAnsi="宋体" w:cs="宋体" w:hint="eastAsia"/>
        <w:kern w:val="0"/>
        <w:szCs w:val="21"/>
      </w:rPr>
      <w:t>Ⅰ</w:t>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1BD7" w:rsidRDefault="00AB6BBF" w:rsidP="004228DB">
    <w:pPr>
      <w:pStyle w:val="af7"/>
      <w:rPr>
        <w:rStyle w:val="afffa"/>
      </w:rPr>
    </w:pPr>
    <w:r>
      <w:rPr>
        <w:rStyle w:val="afffa"/>
      </w:rPr>
      <w:fldChar w:fldCharType="begin"/>
    </w:r>
    <w:r w:rsidR="00E11BD7">
      <w:rPr>
        <w:rStyle w:val="afffa"/>
      </w:rPr>
      <w:instrText xml:space="preserve">PAGE  </w:instrText>
    </w:r>
    <w:r>
      <w:rPr>
        <w:rStyle w:val="afffa"/>
      </w:rPr>
      <w:fldChar w:fldCharType="separate"/>
    </w:r>
    <w:r w:rsidR="00E11BD7">
      <w:rPr>
        <w:rStyle w:val="afffa"/>
        <w:noProof/>
      </w:rPr>
      <w:t>II</w:t>
    </w:r>
    <w:r>
      <w:rPr>
        <w:rStyle w:val="afffa"/>
      </w:rPr>
      <w:fldChar w:fldCharType="end"/>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1BD7" w:rsidRPr="00420237" w:rsidRDefault="00AB6BBF" w:rsidP="00801F2A">
    <w:pPr>
      <w:pStyle w:val="af7"/>
      <w:jc w:val="both"/>
      <w:rPr>
        <w:rStyle w:val="afffa"/>
      </w:rPr>
    </w:pPr>
    <w:ins w:id="28" w:author="Mike" w:date="2008-11-17T16:44:00Z">
      <w:r w:rsidRPr="00420237">
        <w:rPr>
          <w:rStyle w:val="afffa"/>
        </w:rPr>
        <w:fldChar w:fldCharType="begin"/>
      </w:r>
      <w:r w:rsidR="00E11BD7" w:rsidRPr="00420237">
        <w:rPr>
          <w:rStyle w:val="afffa"/>
        </w:rPr>
        <w:instrText xml:space="preserve"> PAGE </w:instrText>
      </w:r>
      <w:r w:rsidRPr="00420237">
        <w:rPr>
          <w:rStyle w:val="afffa"/>
        </w:rPr>
        <w:fldChar w:fldCharType="separate"/>
      </w:r>
    </w:ins>
    <w:r w:rsidR="00627889">
      <w:rPr>
        <w:rStyle w:val="afffa"/>
        <w:noProof/>
      </w:rPr>
      <w:t>8</w:t>
    </w:r>
    <w:ins w:id="29" w:author="Mike" w:date="2008-11-17T16:44:00Z">
      <w:r w:rsidRPr="00420237">
        <w:rPr>
          <w:rStyle w:val="afffa"/>
        </w:rPr>
        <w:fldChar w:fldCharType="end"/>
      </w:r>
    </w:ins>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1BD7" w:rsidRDefault="00AB6BBF" w:rsidP="00801F2A">
    <w:pPr>
      <w:pStyle w:val="af7"/>
      <w:rPr>
        <w:rStyle w:val="afffa"/>
      </w:rPr>
    </w:pPr>
    <w:r>
      <w:rPr>
        <w:rStyle w:val="afffa"/>
      </w:rPr>
      <w:fldChar w:fldCharType="begin"/>
    </w:r>
    <w:r w:rsidR="00E11BD7">
      <w:rPr>
        <w:rStyle w:val="afffa"/>
      </w:rPr>
      <w:instrText xml:space="preserve">PAGE  </w:instrText>
    </w:r>
    <w:r>
      <w:rPr>
        <w:rStyle w:val="afffa"/>
      </w:rPr>
      <w:fldChar w:fldCharType="separate"/>
    </w:r>
    <w:r w:rsidR="00627889">
      <w:rPr>
        <w:rStyle w:val="afffa"/>
        <w:noProof/>
      </w:rPr>
      <w:t>7</w:t>
    </w:r>
    <w:r>
      <w:rPr>
        <w:rStyle w:val="afffa"/>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E1187" w:rsidRDefault="005E1187">
      <w:pPr>
        <w:numPr>
          <w:numberingChange w:id="0" w:author="tianye" w:date="2016-03-31T12:39:00Z" w:original="%1:1:0:注"/>
        </w:numPr>
      </w:pPr>
      <w:r>
        <w:separator/>
      </w:r>
    </w:p>
  </w:footnote>
  <w:footnote w:type="continuationSeparator" w:id="1">
    <w:p w:rsidR="005E1187" w:rsidRDefault="005E1187">
      <w:pPr>
        <w:numPr>
          <w:numberingChange w:id="1" w:author="tianye" w:date="2016-03-31T12:39:00Z" w:original="%1:1:0:注"/>
        </w:numPr>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1BD7" w:rsidRDefault="00E11BD7" w:rsidP="00801F2A">
    <w:pPr>
      <w:pStyle w:val="af8"/>
    </w:pPr>
    <w:r>
      <w:t>YY 0464—XXXX</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1BD7" w:rsidRDefault="00E11BD7" w:rsidP="003C05B0">
    <w:pPr>
      <w:pStyle w:val="af8"/>
    </w:pPr>
    <w:r>
      <w:t>YY ××××—2008</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1328" w:rsidRPr="005F3FED" w:rsidRDefault="00651328" w:rsidP="005F3FED">
    <w:pPr>
      <w:pStyle w:val="ae"/>
      <w:numPr>
        <w:ilvl w:val="0"/>
        <w:numId w:val="0"/>
      </w:numPr>
      <w:jc w:val="both"/>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1BD7" w:rsidRDefault="00E11BD7" w:rsidP="00801F2A">
    <w:pPr>
      <w:pStyle w:val="af8"/>
    </w:pPr>
    <w:r>
      <w:t>YY0464—</w:t>
    </w:r>
    <w:r w:rsidR="00931DB5">
      <w:rPr>
        <w:rFonts w:hint="eastAsia"/>
      </w:rPr>
      <w:t>XXXX</w:t>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1BD7" w:rsidRDefault="00E11BD7" w:rsidP="00801F2A">
    <w:pPr>
      <w:pStyle w:val="af8"/>
      <w:jc w:val="both"/>
    </w:pPr>
    <w:r>
      <w:t>YY0464—</w:t>
    </w:r>
    <w:r w:rsidR="00931DB5">
      <w:rPr>
        <w:rFonts w:hint="eastAsia"/>
      </w:rPr>
      <w:t>XXXX</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E367E9"/>
    <w:multiLevelType w:val="hybridMultilevel"/>
    <w:tmpl w:val="A2F04B6E"/>
    <w:lvl w:ilvl="0" w:tplc="62CC9F74">
      <w:start w:val="1"/>
      <w:numFmt w:val="none"/>
      <w:pStyle w:val="a"/>
      <w:lvlText w:val="%1示例"/>
      <w:lvlJc w:val="left"/>
      <w:pPr>
        <w:tabs>
          <w:tab w:val="num" w:pos="1120"/>
        </w:tabs>
        <w:ind w:firstLine="400"/>
      </w:pPr>
      <w:rPr>
        <w:rFonts w:ascii="宋体" w:eastAsia="宋体" w:cs="Times New Roman" w:hint="eastAsia"/>
        <w:b w:val="0"/>
        <w:i w:val="0"/>
        <w:sz w:val="18"/>
      </w:rPr>
    </w:lvl>
    <w:lvl w:ilvl="1" w:tplc="04090019" w:tentative="1">
      <w:start w:val="1"/>
      <w:numFmt w:val="lowerLetter"/>
      <w:lvlText w:val="%2)"/>
      <w:lvlJc w:val="left"/>
      <w:pPr>
        <w:tabs>
          <w:tab w:val="num" w:pos="840"/>
        </w:tabs>
        <w:ind w:left="840" w:hanging="420"/>
      </w:pPr>
      <w:rPr>
        <w:rFonts w:cs="Times New Roman"/>
      </w:rPr>
    </w:lvl>
    <w:lvl w:ilvl="2" w:tplc="0409001B" w:tentative="1">
      <w:start w:val="1"/>
      <w:numFmt w:val="lowerRoman"/>
      <w:lvlText w:val="%3."/>
      <w:lvlJc w:val="righ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9" w:tentative="1">
      <w:start w:val="1"/>
      <w:numFmt w:val="lowerLetter"/>
      <w:lvlText w:val="%5)"/>
      <w:lvlJc w:val="left"/>
      <w:pPr>
        <w:tabs>
          <w:tab w:val="num" w:pos="2100"/>
        </w:tabs>
        <w:ind w:left="2100" w:hanging="420"/>
      </w:pPr>
      <w:rPr>
        <w:rFonts w:cs="Times New Roman"/>
      </w:rPr>
    </w:lvl>
    <w:lvl w:ilvl="5" w:tplc="0409001B" w:tentative="1">
      <w:start w:val="1"/>
      <w:numFmt w:val="lowerRoman"/>
      <w:lvlText w:val="%6."/>
      <w:lvlJc w:val="righ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9" w:tentative="1">
      <w:start w:val="1"/>
      <w:numFmt w:val="lowerLetter"/>
      <w:lvlText w:val="%8)"/>
      <w:lvlJc w:val="left"/>
      <w:pPr>
        <w:tabs>
          <w:tab w:val="num" w:pos="3360"/>
        </w:tabs>
        <w:ind w:left="3360" w:hanging="420"/>
      </w:pPr>
      <w:rPr>
        <w:rFonts w:cs="Times New Roman"/>
      </w:rPr>
    </w:lvl>
    <w:lvl w:ilvl="8" w:tplc="0409001B" w:tentative="1">
      <w:start w:val="1"/>
      <w:numFmt w:val="lowerRoman"/>
      <w:lvlText w:val="%9."/>
      <w:lvlJc w:val="right"/>
      <w:pPr>
        <w:tabs>
          <w:tab w:val="num" w:pos="3780"/>
        </w:tabs>
        <w:ind w:left="3780" w:hanging="420"/>
      </w:pPr>
      <w:rPr>
        <w:rFonts w:cs="Times New Roman"/>
      </w:rPr>
    </w:lvl>
  </w:abstractNum>
  <w:abstractNum w:abstractNumId="1">
    <w:nsid w:val="281D0C67"/>
    <w:multiLevelType w:val="multilevel"/>
    <w:tmpl w:val="91E81AD8"/>
    <w:lvl w:ilvl="0">
      <w:start w:val="1"/>
      <w:numFmt w:val="none"/>
      <w:lvlText w:val="%1注"/>
      <w:lvlJc w:val="left"/>
      <w:pPr>
        <w:tabs>
          <w:tab w:val="num" w:pos="920"/>
        </w:tabs>
        <w:ind w:left="920" w:hanging="500"/>
      </w:pPr>
      <w:rPr>
        <w:rFonts w:ascii="宋体" w:eastAsia="宋体" w:hAnsi="Times New Roman" w:cs="Times New Roman" w:hint="eastAsia"/>
        <w:b w:val="0"/>
        <w:i w:val="0"/>
        <w:sz w:val="18"/>
      </w:rPr>
    </w:lvl>
    <w:lvl w:ilvl="1">
      <w:start w:val="1"/>
      <w:numFmt w:val="lowerLetter"/>
      <w:lvlText w:val="%2)"/>
      <w:lvlJc w:val="left"/>
      <w:pPr>
        <w:tabs>
          <w:tab w:val="num" w:pos="860"/>
        </w:tabs>
        <w:ind w:left="860" w:hanging="420"/>
      </w:pPr>
      <w:rPr>
        <w:rFonts w:cs="Times New Roman"/>
      </w:rPr>
    </w:lvl>
    <w:lvl w:ilvl="2">
      <w:start w:val="1"/>
      <w:numFmt w:val="lowerRoman"/>
      <w:lvlText w:val="%3."/>
      <w:lvlJc w:val="right"/>
      <w:pPr>
        <w:tabs>
          <w:tab w:val="num" w:pos="1280"/>
        </w:tabs>
        <w:ind w:left="1280" w:hanging="420"/>
      </w:pPr>
      <w:rPr>
        <w:rFonts w:cs="Times New Roman"/>
      </w:rPr>
    </w:lvl>
    <w:lvl w:ilvl="3">
      <w:start w:val="1"/>
      <w:numFmt w:val="decimal"/>
      <w:lvlText w:val="%4."/>
      <w:lvlJc w:val="left"/>
      <w:pPr>
        <w:tabs>
          <w:tab w:val="num" w:pos="1700"/>
        </w:tabs>
        <w:ind w:left="1700" w:hanging="420"/>
      </w:pPr>
      <w:rPr>
        <w:rFonts w:cs="Times New Roman"/>
      </w:rPr>
    </w:lvl>
    <w:lvl w:ilvl="4">
      <w:start w:val="1"/>
      <w:numFmt w:val="lowerLetter"/>
      <w:lvlText w:val="%5)"/>
      <w:lvlJc w:val="left"/>
      <w:pPr>
        <w:tabs>
          <w:tab w:val="num" w:pos="2120"/>
        </w:tabs>
        <w:ind w:left="2120" w:hanging="420"/>
      </w:pPr>
      <w:rPr>
        <w:rFonts w:cs="Times New Roman"/>
      </w:rPr>
    </w:lvl>
    <w:lvl w:ilvl="5">
      <w:start w:val="1"/>
      <w:numFmt w:val="lowerRoman"/>
      <w:lvlText w:val="%6."/>
      <w:lvlJc w:val="right"/>
      <w:pPr>
        <w:tabs>
          <w:tab w:val="num" w:pos="2540"/>
        </w:tabs>
        <w:ind w:left="2540" w:hanging="420"/>
      </w:pPr>
      <w:rPr>
        <w:rFonts w:cs="Times New Roman"/>
      </w:rPr>
    </w:lvl>
    <w:lvl w:ilvl="6">
      <w:start w:val="1"/>
      <w:numFmt w:val="decimal"/>
      <w:lvlText w:val="%7."/>
      <w:lvlJc w:val="left"/>
      <w:pPr>
        <w:tabs>
          <w:tab w:val="num" w:pos="2960"/>
        </w:tabs>
        <w:ind w:left="2960" w:hanging="420"/>
      </w:pPr>
      <w:rPr>
        <w:rFonts w:cs="Times New Roman"/>
      </w:rPr>
    </w:lvl>
    <w:lvl w:ilvl="7">
      <w:start w:val="1"/>
      <w:numFmt w:val="lowerLetter"/>
      <w:lvlText w:val="%8)"/>
      <w:lvlJc w:val="left"/>
      <w:pPr>
        <w:tabs>
          <w:tab w:val="num" w:pos="3380"/>
        </w:tabs>
        <w:ind w:left="3380" w:hanging="420"/>
      </w:pPr>
      <w:rPr>
        <w:rFonts w:cs="Times New Roman"/>
      </w:rPr>
    </w:lvl>
    <w:lvl w:ilvl="8">
      <w:start w:val="1"/>
      <w:numFmt w:val="lowerRoman"/>
      <w:lvlText w:val="%9."/>
      <w:lvlJc w:val="right"/>
      <w:pPr>
        <w:tabs>
          <w:tab w:val="num" w:pos="3800"/>
        </w:tabs>
        <w:ind w:left="3800" w:hanging="420"/>
      </w:pPr>
      <w:rPr>
        <w:rFonts w:cs="Times New Roman"/>
      </w:rPr>
    </w:lvl>
  </w:abstractNum>
  <w:abstractNum w:abstractNumId="2">
    <w:nsid w:val="2BCF6E07"/>
    <w:multiLevelType w:val="hybridMultilevel"/>
    <w:tmpl w:val="29646BB8"/>
    <w:lvl w:ilvl="0" w:tplc="11706EC6">
      <w:start w:val="1"/>
      <w:numFmt w:val="decimal"/>
      <w:lvlText w:val="%1."/>
      <w:lvlJc w:val="left"/>
      <w:pPr>
        <w:ind w:left="795" w:hanging="360"/>
      </w:pPr>
      <w:rPr>
        <w:rFonts w:hint="default"/>
      </w:rPr>
    </w:lvl>
    <w:lvl w:ilvl="1" w:tplc="04090019" w:tentative="1">
      <w:start w:val="1"/>
      <w:numFmt w:val="lowerLetter"/>
      <w:lvlText w:val="%2)"/>
      <w:lvlJc w:val="left"/>
      <w:pPr>
        <w:ind w:left="1275" w:hanging="420"/>
      </w:pPr>
    </w:lvl>
    <w:lvl w:ilvl="2" w:tplc="0409001B" w:tentative="1">
      <w:start w:val="1"/>
      <w:numFmt w:val="lowerRoman"/>
      <w:lvlText w:val="%3."/>
      <w:lvlJc w:val="right"/>
      <w:pPr>
        <w:ind w:left="1695" w:hanging="420"/>
      </w:pPr>
    </w:lvl>
    <w:lvl w:ilvl="3" w:tplc="0409000F" w:tentative="1">
      <w:start w:val="1"/>
      <w:numFmt w:val="decimal"/>
      <w:lvlText w:val="%4."/>
      <w:lvlJc w:val="left"/>
      <w:pPr>
        <w:ind w:left="2115" w:hanging="420"/>
      </w:pPr>
    </w:lvl>
    <w:lvl w:ilvl="4" w:tplc="04090019" w:tentative="1">
      <w:start w:val="1"/>
      <w:numFmt w:val="lowerLetter"/>
      <w:lvlText w:val="%5)"/>
      <w:lvlJc w:val="left"/>
      <w:pPr>
        <w:ind w:left="2535" w:hanging="420"/>
      </w:pPr>
    </w:lvl>
    <w:lvl w:ilvl="5" w:tplc="0409001B" w:tentative="1">
      <w:start w:val="1"/>
      <w:numFmt w:val="lowerRoman"/>
      <w:lvlText w:val="%6."/>
      <w:lvlJc w:val="right"/>
      <w:pPr>
        <w:ind w:left="2955" w:hanging="420"/>
      </w:pPr>
    </w:lvl>
    <w:lvl w:ilvl="6" w:tplc="0409000F" w:tentative="1">
      <w:start w:val="1"/>
      <w:numFmt w:val="decimal"/>
      <w:lvlText w:val="%7."/>
      <w:lvlJc w:val="left"/>
      <w:pPr>
        <w:ind w:left="3375" w:hanging="420"/>
      </w:pPr>
    </w:lvl>
    <w:lvl w:ilvl="7" w:tplc="04090019" w:tentative="1">
      <w:start w:val="1"/>
      <w:numFmt w:val="lowerLetter"/>
      <w:lvlText w:val="%8)"/>
      <w:lvlJc w:val="left"/>
      <w:pPr>
        <w:ind w:left="3795" w:hanging="420"/>
      </w:pPr>
    </w:lvl>
    <w:lvl w:ilvl="8" w:tplc="0409001B" w:tentative="1">
      <w:start w:val="1"/>
      <w:numFmt w:val="lowerRoman"/>
      <w:lvlText w:val="%9."/>
      <w:lvlJc w:val="right"/>
      <w:pPr>
        <w:ind w:left="4215" w:hanging="420"/>
      </w:pPr>
    </w:lvl>
  </w:abstractNum>
  <w:abstractNum w:abstractNumId="3">
    <w:nsid w:val="2F4A766A"/>
    <w:multiLevelType w:val="hybridMultilevel"/>
    <w:tmpl w:val="0430FDC8"/>
    <w:lvl w:ilvl="0" w:tplc="BE544E22">
      <w:start w:val="1"/>
      <w:numFmt w:val="lowerLetter"/>
      <w:lvlText w:val="%1)"/>
      <w:lvlJc w:val="left"/>
      <w:pPr>
        <w:tabs>
          <w:tab w:val="num" w:pos="420"/>
        </w:tabs>
        <w:ind w:left="420" w:hanging="420"/>
      </w:pPr>
      <w:rPr>
        <w:rFonts w:cs="Times New Roman"/>
      </w:rPr>
    </w:lvl>
    <w:lvl w:ilvl="1" w:tplc="EE8E5A18">
      <w:start w:val="1"/>
      <w:numFmt w:val="lowerLetter"/>
      <w:lvlText w:val="%2)"/>
      <w:lvlJc w:val="left"/>
      <w:pPr>
        <w:tabs>
          <w:tab w:val="num" w:pos="840"/>
        </w:tabs>
        <w:ind w:left="840" w:hanging="420"/>
      </w:pPr>
      <w:rPr>
        <w:rFonts w:cs="Times New Roman"/>
      </w:rPr>
    </w:lvl>
    <w:lvl w:ilvl="2" w:tplc="B9DCB812" w:tentative="1">
      <w:start w:val="1"/>
      <w:numFmt w:val="lowerRoman"/>
      <w:lvlText w:val="%3."/>
      <w:lvlJc w:val="right"/>
      <w:pPr>
        <w:tabs>
          <w:tab w:val="num" w:pos="1260"/>
        </w:tabs>
        <w:ind w:left="1260" w:hanging="420"/>
      </w:pPr>
      <w:rPr>
        <w:rFonts w:cs="Times New Roman"/>
      </w:rPr>
    </w:lvl>
    <w:lvl w:ilvl="3" w:tplc="1D4C6D00" w:tentative="1">
      <w:start w:val="1"/>
      <w:numFmt w:val="decimal"/>
      <w:lvlText w:val="%4."/>
      <w:lvlJc w:val="left"/>
      <w:pPr>
        <w:tabs>
          <w:tab w:val="num" w:pos="1680"/>
        </w:tabs>
        <w:ind w:left="1680" w:hanging="420"/>
      </w:pPr>
      <w:rPr>
        <w:rFonts w:cs="Times New Roman"/>
      </w:rPr>
    </w:lvl>
    <w:lvl w:ilvl="4" w:tplc="398407CA" w:tentative="1">
      <w:start w:val="1"/>
      <w:numFmt w:val="lowerLetter"/>
      <w:lvlText w:val="%5)"/>
      <w:lvlJc w:val="left"/>
      <w:pPr>
        <w:tabs>
          <w:tab w:val="num" w:pos="2100"/>
        </w:tabs>
        <w:ind w:left="2100" w:hanging="420"/>
      </w:pPr>
      <w:rPr>
        <w:rFonts w:cs="Times New Roman"/>
      </w:rPr>
    </w:lvl>
    <w:lvl w:ilvl="5" w:tplc="270C6F70" w:tentative="1">
      <w:start w:val="1"/>
      <w:numFmt w:val="lowerRoman"/>
      <w:lvlText w:val="%6."/>
      <w:lvlJc w:val="right"/>
      <w:pPr>
        <w:tabs>
          <w:tab w:val="num" w:pos="2520"/>
        </w:tabs>
        <w:ind w:left="2520" w:hanging="420"/>
      </w:pPr>
      <w:rPr>
        <w:rFonts w:cs="Times New Roman"/>
      </w:rPr>
    </w:lvl>
    <w:lvl w:ilvl="6" w:tplc="BF801380" w:tentative="1">
      <w:start w:val="1"/>
      <w:numFmt w:val="decimal"/>
      <w:lvlText w:val="%7."/>
      <w:lvlJc w:val="left"/>
      <w:pPr>
        <w:tabs>
          <w:tab w:val="num" w:pos="2940"/>
        </w:tabs>
        <w:ind w:left="2940" w:hanging="420"/>
      </w:pPr>
      <w:rPr>
        <w:rFonts w:cs="Times New Roman"/>
      </w:rPr>
    </w:lvl>
    <w:lvl w:ilvl="7" w:tplc="85627B3E" w:tentative="1">
      <w:start w:val="1"/>
      <w:numFmt w:val="lowerLetter"/>
      <w:lvlText w:val="%8)"/>
      <w:lvlJc w:val="left"/>
      <w:pPr>
        <w:tabs>
          <w:tab w:val="num" w:pos="3360"/>
        </w:tabs>
        <w:ind w:left="3360" w:hanging="420"/>
      </w:pPr>
      <w:rPr>
        <w:rFonts w:cs="Times New Roman"/>
      </w:rPr>
    </w:lvl>
    <w:lvl w:ilvl="8" w:tplc="97ECE0BA" w:tentative="1">
      <w:start w:val="1"/>
      <w:numFmt w:val="lowerRoman"/>
      <w:lvlText w:val="%9."/>
      <w:lvlJc w:val="right"/>
      <w:pPr>
        <w:tabs>
          <w:tab w:val="num" w:pos="3780"/>
        </w:tabs>
        <w:ind w:left="3780" w:hanging="420"/>
      </w:pPr>
      <w:rPr>
        <w:rFonts w:cs="Times New Roman"/>
      </w:rPr>
    </w:lvl>
  </w:abstractNum>
  <w:abstractNum w:abstractNumId="4">
    <w:nsid w:val="33877D30"/>
    <w:multiLevelType w:val="hybridMultilevel"/>
    <w:tmpl w:val="5C3CF138"/>
    <w:lvl w:ilvl="0" w:tplc="94DAF37C">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nsid w:val="36A04E57"/>
    <w:multiLevelType w:val="hybridMultilevel"/>
    <w:tmpl w:val="0BE821B8"/>
    <w:lvl w:ilvl="0" w:tplc="44F00CF8">
      <w:start w:val="1"/>
      <w:numFmt w:val="lowerLetter"/>
      <w:lvlText w:val="%1）"/>
      <w:lvlJc w:val="left"/>
      <w:pPr>
        <w:tabs>
          <w:tab w:val="num" w:pos="780"/>
        </w:tabs>
        <w:ind w:left="780" w:hanging="360"/>
      </w:pPr>
      <w:rPr>
        <w:rFonts w:cs="Times New Roman" w:hint="eastAsia"/>
      </w:rPr>
    </w:lvl>
    <w:lvl w:ilvl="1" w:tplc="DFA0951C" w:tentative="1">
      <w:start w:val="1"/>
      <w:numFmt w:val="lowerLetter"/>
      <w:lvlText w:val="%2)"/>
      <w:lvlJc w:val="left"/>
      <w:pPr>
        <w:tabs>
          <w:tab w:val="num" w:pos="1260"/>
        </w:tabs>
        <w:ind w:left="1260" w:hanging="420"/>
      </w:pPr>
      <w:rPr>
        <w:rFonts w:cs="Times New Roman"/>
      </w:rPr>
    </w:lvl>
    <w:lvl w:ilvl="2" w:tplc="E146B4AA" w:tentative="1">
      <w:start w:val="1"/>
      <w:numFmt w:val="lowerRoman"/>
      <w:lvlText w:val="%3."/>
      <w:lvlJc w:val="right"/>
      <w:pPr>
        <w:tabs>
          <w:tab w:val="num" w:pos="1680"/>
        </w:tabs>
        <w:ind w:left="1680" w:hanging="420"/>
      </w:pPr>
      <w:rPr>
        <w:rFonts w:cs="Times New Roman"/>
      </w:rPr>
    </w:lvl>
    <w:lvl w:ilvl="3" w:tplc="715E7E02" w:tentative="1">
      <w:start w:val="1"/>
      <w:numFmt w:val="decimal"/>
      <w:lvlText w:val="%4."/>
      <w:lvlJc w:val="left"/>
      <w:pPr>
        <w:tabs>
          <w:tab w:val="num" w:pos="2100"/>
        </w:tabs>
        <w:ind w:left="2100" w:hanging="420"/>
      </w:pPr>
      <w:rPr>
        <w:rFonts w:cs="Times New Roman"/>
      </w:rPr>
    </w:lvl>
    <w:lvl w:ilvl="4" w:tplc="89E0FCFA" w:tentative="1">
      <w:start w:val="1"/>
      <w:numFmt w:val="lowerLetter"/>
      <w:lvlText w:val="%5)"/>
      <w:lvlJc w:val="left"/>
      <w:pPr>
        <w:tabs>
          <w:tab w:val="num" w:pos="2520"/>
        </w:tabs>
        <w:ind w:left="2520" w:hanging="420"/>
      </w:pPr>
      <w:rPr>
        <w:rFonts w:cs="Times New Roman"/>
      </w:rPr>
    </w:lvl>
    <w:lvl w:ilvl="5" w:tplc="BAF4B71C" w:tentative="1">
      <w:start w:val="1"/>
      <w:numFmt w:val="lowerRoman"/>
      <w:lvlText w:val="%6."/>
      <w:lvlJc w:val="right"/>
      <w:pPr>
        <w:tabs>
          <w:tab w:val="num" w:pos="2940"/>
        </w:tabs>
        <w:ind w:left="2940" w:hanging="420"/>
      </w:pPr>
      <w:rPr>
        <w:rFonts w:cs="Times New Roman"/>
      </w:rPr>
    </w:lvl>
    <w:lvl w:ilvl="6" w:tplc="31D8B1F4" w:tentative="1">
      <w:start w:val="1"/>
      <w:numFmt w:val="decimal"/>
      <w:lvlText w:val="%7."/>
      <w:lvlJc w:val="left"/>
      <w:pPr>
        <w:tabs>
          <w:tab w:val="num" w:pos="3360"/>
        </w:tabs>
        <w:ind w:left="3360" w:hanging="420"/>
      </w:pPr>
      <w:rPr>
        <w:rFonts w:cs="Times New Roman"/>
      </w:rPr>
    </w:lvl>
    <w:lvl w:ilvl="7" w:tplc="8E12E5D4" w:tentative="1">
      <w:start w:val="1"/>
      <w:numFmt w:val="lowerLetter"/>
      <w:lvlText w:val="%8)"/>
      <w:lvlJc w:val="left"/>
      <w:pPr>
        <w:tabs>
          <w:tab w:val="num" w:pos="3780"/>
        </w:tabs>
        <w:ind w:left="3780" w:hanging="420"/>
      </w:pPr>
      <w:rPr>
        <w:rFonts w:cs="Times New Roman"/>
      </w:rPr>
    </w:lvl>
    <w:lvl w:ilvl="8" w:tplc="A1A24870" w:tentative="1">
      <w:start w:val="1"/>
      <w:numFmt w:val="lowerRoman"/>
      <w:lvlText w:val="%9."/>
      <w:lvlJc w:val="right"/>
      <w:pPr>
        <w:tabs>
          <w:tab w:val="num" w:pos="4200"/>
        </w:tabs>
        <w:ind w:left="4200" w:hanging="420"/>
      </w:pPr>
      <w:rPr>
        <w:rFonts w:cs="Times New Roman"/>
      </w:rPr>
    </w:lvl>
  </w:abstractNum>
  <w:abstractNum w:abstractNumId="6">
    <w:nsid w:val="392E5FDA"/>
    <w:multiLevelType w:val="hybridMultilevel"/>
    <w:tmpl w:val="ECA29AFE"/>
    <w:lvl w:ilvl="0" w:tplc="357E9900">
      <w:start w:val="1"/>
      <w:numFmt w:val="lowerLetter"/>
      <w:lvlText w:val="%1）"/>
      <w:lvlJc w:val="left"/>
      <w:pPr>
        <w:tabs>
          <w:tab w:val="num" w:pos="780"/>
        </w:tabs>
        <w:ind w:left="780" w:hanging="360"/>
      </w:pPr>
      <w:rPr>
        <w:rFonts w:cs="Times New Roman" w:hint="eastAsia"/>
      </w:rPr>
    </w:lvl>
    <w:lvl w:ilvl="1" w:tplc="1F6CE198">
      <w:start w:val="1"/>
      <w:numFmt w:val="lowerLetter"/>
      <w:lvlText w:val="%2)"/>
      <w:lvlJc w:val="left"/>
      <w:pPr>
        <w:tabs>
          <w:tab w:val="num" w:pos="1260"/>
        </w:tabs>
        <w:ind w:left="1260" w:hanging="420"/>
      </w:pPr>
      <w:rPr>
        <w:rFonts w:cs="Times New Roman"/>
      </w:rPr>
    </w:lvl>
    <w:lvl w:ilvl="2" w:tplc="1CB22818" w:tentative="1">
      <w:start w:val="1"/>
      <w:numFmt w:val="lowerRoman"/>
      <w:lvlText w:val="%3."/>
      <w:lvlJc w:val="right"/>
      <w:pPr>
        <w:tabs>
          <w:tab w:val="num" w:pos="1680"/>
        </w:tabs>
        <w:ind w:left="1680" w:hanging="420"/>
      </w:pPr>
      <w:rPr>
        <w:rFonts w:cs="Times New Roman"/>
      </w:rPr>
    </w:lvl>
    <w:lvl w:ilvl="3" w:tplc="8B5E2B72" w:tentative="1">
      <w:start w:val="1"/>
      <w:numFmt w:val="decimal"/>
      <w:lvlText w:val="%4."/>
      <w:lvlJc w:val="left"/>
      <w:pPr>
        <w:tabs>
          <w:tab w:val="num" w:pos="2100"/>
        </w:tabs>
        <w:ind w:left="2100" w:hanging="420"/>
      </w:pPr>
      <w:rPr>
        <w:rFonts w:cs="Times New Roman"/>
      </w:rPr>
    </w:lvl>
    <w:lvl w:ilvl="4" w:tplc="132023B8" w:tentative="1">
      <w:start w:val="1"/>
      <w:numFmt w:val="lowerLetter"/>
      <w:lvlText w:val="%5)"/>
      <w:lvlJc w:val="left"/>
      <w:pPr>
        <w:tabs>
          <w:tab w:val="num" w:pos="2520"/>
        </w:tabs>
        <w:ind w:left="2520" w:hanging="420"/>
      </w:pPr>
      <w:rPr>
        <w:rFonts w:cs="Times New Roman"/>
      </w:rPr>
    </w:lvl>
    <w:lvl w:ilvl="5" w:tplc="A17A3E00" w:tentative="1">
      <w:start w:val="1"/>
      <w:numFmt w:val="lowerRoman"/>
      <w:lvlText w:val="%6."/>
      <w:lvlJc w:val="right"/>
      <w:pPr>
        <w:tabs>
          <w:tab w:val="num" w:pos="2940"/>
        </w:tabs>
        <w:ind w:left="2940" w:hanging="420"/>
      </w:pPr>
      <w:rPr>
        <w:rFonts w:cs="Times New Roman"/>
      </w:rPr>
    </w:lvl>
    <w:lvl w:ilvl="6" w:tplc="F70878C8" w:tentative="1">
      <w:start w:val="1"/>
      <w:numFmt w:val="decimal"/>
      <w:lvlText w:val="%7."/>
      <w:lvlJc w:val="left"/>
      <w:pPr>
        <w:tabs>
          <w:tab w:val="num" w:pos="3360"/>
        </w:tabs>
        <w:ind w:left="3360" w:hanging="420"/>
      </w:pPr>
      <w:rPr>
        <w:rFonts w:cs="Times New Roman"/>
      </w:rPr>
    </w:lvl>
    <w:lvl w:ilvl="7" w:tplc="0BA89E96" w:tentative="1">
      <w:start w:val="1"/>
      <w:numFmt w:val="lowerLetter"/>
      <w:lvlText w:val="%8)"/>
      <w:lvlJc w:val="left"/>
      <w:pPr>
        <w:tabs>
          <w:tab w:val="num" w:pos="3780"/>
        </w:tabs>
        <w:ind w:left="3780" w:hanging="420"/>
      </w:pPr>
      <w:rPr>
        <w:rFonts w:cs="Times New Roman"/>
      </w:rPr>
    </w:lvl>
    <w:lvl w:ilvl="8" w:tplc="4C4EE476" w:tentative="1">
      <w:start w:val="1"/>
      <w:numFmt w:val="lowerRoman"/>
      <w:lvlText w:val="%9."/>
      <w:lvlJc w:val="right"/>
      <w:pPr>
        <w:tabs>
          <w:tab w:val="num" w:pos="4200"/>
        </w:tabs>
        <w:ind w:left="4200" w:hanging="420"/>
      </w:pPr>
      <w:rPr>
        <w:rFonts w:cs="Times New Roman"/>
      </w:rPr>
    </w:lvl>
  </w:abstractNum>
  <w:abstractNum w:abstractNumId="7">
    <w:nsid w:val="46806F7D"/>
    <w:multiLevelType w:val="hybridMultilevel"/>
    <w:tmpl w:val="9B20C2B2"/>
    <w:lvl w:ilvl="0" w:tplc="AE56B158">
      <w:start w:val="1"/>
      <w:numFmt w:val="none"/>
      <w:pStyle w:val="a0"/>
      <w:lvlText w:val="图"/>
      <w:lvlJc w:val="left"/>
      <w:pPr>
        <w:tabs>
          <w:tab w:val="num" w:pos="360"/>
        </w:tabs>
      </w:pPr>
      <w:rPr>
        <w:rFonts w:ascii="黑体" w:eastAsia="黑体" w:cs="Times New Roman" w:hint="eastAsia"/>
        <w:b w:val="0"/>
        <w:i w:val="0"/>
        <w:sz w:val="21"/>
      </w:rPr>
    </w:lvl>
    <w:lvl w:ilvl="1" w:tplc="2A9ABEF4" w:tentative="1">
      <w:start w:val="1"/>
      <w:numFmt w:val="lowerLetter"/>
      <w:lvlText w:val="%2)"/>
      <w:lvlJc w:val="left"/>
      <w:pPr>
        <w:tabs>
          <w:tab w:val="num" w:pos="840"/>
        </w:tabs>
        <w:ind w:left="840" w:hanging="420"/>
      </w:pPr>
      <w:rPr>
        <w:rFonts w:cs="Times New Roman"/>
      </w:rPr>
    </w:lvl>
    <w:lvl w:ilvl="2" w:tplc="3EFE0C38" w:tentative="1">
      <w:start w:val="1"/>
      <w:numFmt w:val="lowerRoman"/>
      <w:lvlText w:val="%3."/>
      <w:lvlJc w:val="right"/>
      <w:pPr>
        <w:tabs>
          <w:tab w:val="num" w:pos="1260"/>
        </w:tabs>
        <w:ind w:left="1260" w:hanging="420"/>
      </w:pPr>
      <w:rPr>
        <w:rFonts w:cs="Times New Roman"/>
      </w:rPr>
    </w:lvl>
    <w:lvl w:ilvl="3" w:tplc="2DC420E8" w:tentative="1">
      <w:start w:val="1"/>
      <w:numFmt w:val="decimal"/>
      <w:lvlText w:val="%4."/>
      <w:lvlJc w:val="left"/>
      <w:pPr>
        <w:tabs>
          <w:tab w:val="num" w:pos="1680"/>
        </w:tabs>
        <w:ind w:left="1680" w:hanging="420"/>
      </w:pPr>
      <w:rPr>
        <w:rFonts w:cs="Times New Roman"/>
      </w:rPr>
    </w:lvl>
    <w:lvl w:ilvl="4" w:tplc="E362D572" w:tentative="1">
      <w:start w:val="1"/>
      <w:numFmt w:val="lowerLetter"/>
      <w:lvlText w:val="%5)"/>
      <w:lvlJc w:val="left"/>
      <w:pPr>
        <w:tabs>
          <w:tab w:val="num" w:pos="2100"/>
        </w:tabs>
        <w:ind w:left="2100" w:hanging="420"/>
      </w:pPr>
      <w:rPr>
        <w:rFonts w:cs="Times New Roman"/>
      </w:rPr>
    </w:lvl>
    <w:lvl w:ilvl="5" w:tplc="084CC7FC" w:tentative="1">
      <w:start w:val="1"/>
      <w:numFmt w:val="lowerRoman"/>
      <w:lvlText w:val="%6."/>
      <w:lvlJc w:val="right"/>
      <w:pPr>
        <w:tabs>
          <w:tab w:val="num" w:pos="2520"/>
        </w:tabs>
        <w:ind w:left="2520" w:hanging="420"/>
      </w:pPr>
      <w:rPr>
        <w:rFonts w:cs="Times New Roman"/>
      </w:rPr>
    </w:lvl>
    <w:lvl w:ilvl="6" w:tplc="BAB64812" w:tentative="1">
      <w:start w:val="1"/>
      <w:numFmt w:val="decimal"/>
      <w:lvlText w:val="%7."/>
      <w:lvlJc w:val="left"/>
      <w:pPr>
        <w:tabs>
          <w:tab w:val="num" w:pos="2940"/>
        </w:tabs>
        <w:ind w:left="2940" w:hanging="420"/>
      </w:pPr>
      <w:rPr>
        <w:rFonts w:cs="Times New Roman"/>
      </w:rPr>
    </w:lvl>
    <w:lvl w:ilvl="7" w:tplc="29342E1A" w:tentative="1">
      <w:start w:val="1"/>
      <w:numFmt w:val="lowerLetter"/>
      <w:lvlText w:val="%8)"/>
      <w:lvlJc w:val="left"/>
      <w:pPr>
        <w:tabs>
          <w:tab w:val="num" w:pos="3360"/>
        </w:tabs>
        <w:ind w:left="3360" w:hanging="420"/>
      </w:pPr>
      <w:rPr>
        <w:rFonts w:cs="Times New Roman"/>
      </w:rPr>
    </w:lvl>
    <w:lvl w:ilvl="8" w:tplc="F4F044BC" w:tentative="1">
      <w:start w:val="1"/>
      <w:numFmt w:val="lowerRoman"/>
      <w:lvlText w:val="%9."/>
      <w:lvlJc w:val="right"/>
      <w:pPr>
        <w:tabs>
          <w:tab w:val="num" w:pos="3780"/>
        </w:tabs>
        <w:ind w:left="3780" w:hanging="420"/>
      </w:pPr>
      <w:rPr>
        <w:rFonts w:cs="Times New Roman"/>
      </w:rPr>
    </w:lvl>
  </w:abstractNum>
  <w:abstractNum w:abstractNumId="8">
    <w:nsid w:val="46D22D8F"/>
    <w:multiLevelType w:val="hybridMultilevel"/>
    <w:tmpl w:val="1ABE3F64"/>
    <w:lvl w:ilvl="0" w:tplc="19E82498">
      <w:start w:val="1"/>
      <w:numFmt w:val="none"/>
      <w:pStyle w:val="a1"/>
      <w:lvlText w:val="%1◆　"/>
      <w:lvlJc w:val="left"/>
      <w:pPr>
        <w:tabs>
          <w:tab w:val="num" w:pos="960"/>
        </w:tabs>
        <w:ind w:left="917" w:hanging="317"/>
      </w:pPr>
      <w:rPr>
        <w:rFonts w:ascii="宋体" w:eastAsia="宋体" w:hAnsi="Times New Roman" w:cs="Times New Roman" w:hint="eastAsia"/>
        <w:b w:val="0"/>
        <w:i w:val="0"/>
        <w:position w:val="4"/>
        <w:sz w:val="11"/>
      </w:rPr>
    </w:lvl>
    <w:lvl w:ilvl="1" w:tplc="21CAC844" w:tentative="1">
      <w:start w:val="1"/>
      <w:numFmt w:val="lowerLetter"/>
      <w:lvlText w:val="%2)"/>
      <w:lvlJc w:val="left"/>
      <w:pPr>
        <w:tabs>
          <w:tab w:val="num" w:pos="840"/>
        </w:tabs>
        <w:ind w:left="840" w:hanging="420"/>
      </w:pPr>
      <w:rPr>
        <w:rFonts w:cs="Times New Roman"/>
      </w:rPr>
    </w:lvl>
    <w:lvl w:ilvl="2" w:tplc="7BBC5838" w:tentative="1">
      <w:start w:val="1"/>
      <w:numFmt w:val="lowerRoman"/>
      <w:lvlText w:val="%3."/>
      <w:lvlJc w:val="right"/>
      <w:pPr>
        <w:tabs>
          <w:tab w:val="num" w:pos="1260"/>
        </w:tabs>
        <w:ind w:left="1260" w:hanging="420"/>
      </w:pPr>
      <w:rPr>
        <w:rFonts w:cs="Times New Roman"/>
      </w:rPr>
    </w:lvl>
    <w:lvl w:ilvl="3" w:tplc="EFCC20B8" w:tentative="1">
      <w:start w:val="1"/>
      <w:numFmt w:val="decimal"/>
      <w:lvlText w:val="%4."/>
      <w:lvlJc w:val="left"/>
      <w:pPr>
        <w:tabs>
          <w:tab w:val="num" w:pos="1680"/>
        </w:tabs>
        <w:ind w:left="1680" w:hanging="420"/>
      </w:pPr>
      <w:rPr>
        <w:rFonts w:cs="Times New Roman"/>
      </w:rPr>
    </w:lvl>
    <w:lvl w:ilvl="4" w:tplc="77A2FB00" w:tentative="1">
      <w:start w:val="1"/>
      <w:numFmt w:val="lowerLetter"/>
      <w:lvlText w:val="%5)"/>
      <w:lvlJc w:val="left"/>
      <w:pPr>
        <w:tabs>
          <w:tab w:val="num" w:pos="2100"/>
        </w:tabs>
        <w:ind w:left="2100" w:hanging="420"/>
      </w:pPr>
      <w:rPr>
        <w:rFonts w:cs="Times New Roman"/>
      </w:rPr>
    </w:lvl>
    <w:lvl w:ilvl="5" w:tplc="C3B6CF50" w:tentative="1">
      <w:start w:val="1"/>
      <w:numFmt w:val="lowerRoman"/>
      <w:lvlText w:val="%6."/>
      <w:lvlJc w:val="right"/>
      <w:pPr>
        <w:tabs>
          <w:tab w:val="num" w:pos="2520"/>
        </w:tabs>
        <w:ind w:left="2520" w:hanging="420"/>
      </w:pPr>
      <w:rPr>
        <w:rFonts w:cs="Times New Roman"/>
      </w:rPr>
    </w:lvl>
    <w:lvl w:ilvl="6" w:tplc="EDD0CF2E" w:tentative="1">
      <w:start w:val="1"/>
      <w:numFmt w:val="decimal"/>
      <w:lvlText w:val="%7."/>
      <w:lvlJc w:val="left"/>
      <w:pPr>
        <w:tabs>
          <w:tab w:val="num" w:pos="2940"/>
        </w:tabs>
        <w:ind w:left="2940" w:hanging="420"/>
      </w:pPr>
      <w:rPr>
        <w:rFonts w:cs="Times New Roman"/>
      </w:rPr>
    </w:lvl>
    <w:lvl w:ilvl="7" w:tplc="A47EECC2" w:tentative="1">
      <w:start w:val="1"/>
      <w:numFmt w:val="lowerLetter"/>
      <w:lvlText w:val="%8)"/>
      <w:lvlJc w:val="left"/>
      <w:pPr>
        <w:tabs>
          <w:tab w:val="num" w:pos="3360"/>
        </w:tabs>
        <w:ind w:left="3360" w:hanging="420"/>
      </w:pPr>
      <w:rPr>
        <w:rFonts w:cs="Times New Roman"/>
      </w:rPr>
    </w:lvl>
    <w:lvl w:ilvl="8" w:tplc="89B0C2C8" w:tentative="1">
      <w:start w:val="1"/>
      <w:numFmt w:val="lowerRoman"/>
      <w:lvlText w:val="%9."/>
      <w:lvlJc w:val="right"/>
      <w:pPr>
        <w:tabs>
          <w:tab w:val="num" w:pos="3780"/>
        </w:tabs>
        <w:ind w:left="3780" w:hanging="420"/>
      </w:pPr>
      <w:rPr>
        <w:rFonts w:cs="Times New Roman"/>
      </w:rPr>
    </w:lvl>
  </w:abstractNum>
  <w:abstractNum w:abstractNumId="9">
    <w:nsid w:val="496E4D7B"/>
    <w:multiLevelType w:val="hybridMultilevel"/>
    <w:tmpl w:val="91E81AD8"/>
    <w:lvl w:ilvl="0" w:tplc="E208FC38">
      <w:start w:val="1"/>
      <w:numFmt w:val="none"/>
      <w:pStyle w:val="a2"/>
      <w:lvlText w:val="%1注"/>
      <w:lvlJc w:val="left"/>
      <w:pPr>
        <w:tabs>
          <w:tab w:val="num" w:pos="920"/>
        </w:tabs>
        <w:ind w:left="920" w:hanging="500"/>
      </w:pPr>
      <w:rPr>
        <w:rFonts w:ascii="宋体" w:eastAsia="宋体" w:hAnsi="Times New Roman" w:cs="Times New Roman" w:hint="eastAsia"/>
        <w:b w:val="0"/>
        <w:i w:val="0"/>
        <w:sz w:val="18"/>
      </w:rPr>
    </w:lvl>
    <w:lvl w:ilvl="1" w:tplc="ADA2B634" w:tentative="1">
      <w:start w:val="1"/>
      <w:numFmt w:val="lowerLetter"/>
      <w:lvlText w:val="%2)"/>
      <w:lvlJc w:val="left"/>
      <w:pPr>
        <w:tabs>
          <w:tab w:val="num" w:pos="860"/>
        </w:tabs>
        <w:ind w:left="860" w:hanging="420"/>
      </w:pPr>
      <w:rPr>
        <w:rFonts w:cs="Times New Roman"/>
      </w:rPr>
    </w:lvl>
    <w:lvl w:ilvl="2" w:tplc="5E484700" w:tentative="1">
      <w:start w:val="1"/>
      <w:numFmt w:val="lowerRoman"/>
      <w:lvlText w:val="%3."/>
      <w:lvlJc w:val="right"/>
      <w:pPr>
        <w:tabs>
          <w:tab w:val="num" w:pos="1280"/>
        </w:tabs>
        <w:ind w:left="1280" w:hanging="420"/>
      </w:pPr>
      <w:rPr>
        <w:rFonts w:cs="Times New Roman"/>
      </w:rPr>
    </w:lvl>
    <w:lvl w:ilvl="3" w:tplc="37D0A846" w:tentative="1">
      <w:start w:val="1"/>
      <w:numFmt w:val="decimal"/>
      <w:lvlText w:val="%4."/>
      <w:lvlJc w:val="left"/>
      <w:pPr>
        <w:tabs>
          <w:tab w:val="num" w:pos="1700"/>
        </w:tabs>
        <w:ind w:left="1700" w:hanging="420"/>
      </w:pPr>
      <w:rPr>
        <w:rFonts w:cs="Times New Roman"/>
      </w:rPr>
    </w:lvl>
    <w:lvl w:ilvl="4" w:tplc="397A6138" w:tentative="1">
      <w:start w:val="1"/>
      <w:numFmt w:val="lowerLetter"/>
      <w:lvlText w:val="%5)"/>
      <w:lvlJc w:val="left"/>
      <w:pPr>
        <w:tabs>
          <w:tab w:val="num" w:pos="2120"/>
        </w:tabs>
        <w:ind w:left="2120" w:hanging="420"/>
      </w:pPr>
      <w:rPr>
        <w:rFonts w:cs="Times New Roman"/>
      </w:rPr>
    </w:lvl>
    <w:lvl w:ilvl="5" w:tplc="F8F80422" w:tentative="1">
      <w:start w:val="1"/>
      <w:numFmt w:val="lowerRoman"/>
      <w:lvlText w:val="%6."/>
      <w:lvlJc w:val="right"/>
      <w:pPr>
        <w:tabs>
          <w:tab w:val="num" w:pos="2540"/>
        </w:tabs>
        <w:ind w:left="2540" w:hanging="420"/>
      </w:pPr>
      <w:rPr>
        <w:rFonts w:cs="Times New Roman"/>
      </w:rPr>
    </w:lvl>
    <w:lvl w:ilvl="6" w:tplc="F00450E0" w:tentative="1">
      <w:start w:val="1"/>
      <w:numFmt w:val="decimal"/>
      <w:lvlText w:val="%7."/>
      <w:lvlJc w:val="left"/>
      <w:pPr>
        <w:tabs>
          <w:tab w:val="num" w:pos="2960"/>
        </w:tabs>
        <w:ind w:left="2960" w:hanging="420"/>
      </w:pPr>
      <w:rPr>
        <w:rFonts w:cs="Times New Roman"/>
      </w:rPr>
    </w:lvl>
    <w:lvl w:ilvl="7" w:tplc="133AD5BC" w:tentative="1">
      <w:start w:val="1"/>
      <w:numFmt w:val="lowerLetter"/>
      <w:lvlText w:val="%8)"/>
      <w:lvlJc w:val="left"/>
      <w:pPr>
        <w:tabs>
          <w:tab w:val="num" w:pos="3380"/>
        </w:tabs>
        <w:ind w:left="3380" w:hanging="420"/>
      </w:pPr>
      <w:rPr>
        <w:rFonts w:cs="Times New Roman"/>
      </w:rPr>
    </w:lvl>
    <w:lvl w:ilvl="8" w:tplc="25A2156C" w:tentative="1">
      <w:start w:val="1"/>
      <w:numFmt w:val="lowerRoman"/>
      <w:lvlText w:val="%9."/>
      <w:lvlJc w:val="right"/>
      <w:pPr>
        <w:tabs>
          <w:tab w:val="num" w:pos="3800"/>
        </w:tabs>
        <w:ind w:left="3800" w:hanging="420"/>
      </w:pPr>
      <w:rPr>
        <w:rFonts w:cs="Times New Roman"/>
      </w:rPr>
    </w:lvl>
  </w:abstractNum>
  <w:abstractNum w:abstractNumId="10">
    <w:nsid w:val="4F302902"/>
    <w:multiLevelType w:val="hybridMultilevel"/>
    <w:tmpl w:val="BB8A0C52"/>
    <w:lvl w:ilvl="0" w:tplc="8CBC8338">
      <w:start w:val="1"/>
      <w:numFmt w:val="none"/>
      <w:pStyle w:val="a3"/>
      <w:lvlText w:val="表"/>
      <w:lvlJc w:val="left"/>
      <w:pPr>
        <w:tabs>
          <w:tab w:val="num" w:pos="360"/>
        </w:tabs>
      </w:pPr>
      <w:rPr>
        <w:rFonts w:ascii="黑体" w:eastAsia="黑体" w:cs="Times New Roman" w:hint="eastAsia"/>
        <w:b w:val="0"/>
        <w:i w:val="0"/>
        <w:sz w:val="21"/>
      </w:rPr>
    </w:lvl>
    <w:lvl w:ilvl="1" w:tplc="7B829280" w:tentative="1">
      <w:start w:val="1"/>
      <w:numFmt w:val="lowerLetter"/>
      <w:lvlText w:val="%2)"/>
      <w:lvlJc w:val="left"/>
      <w:pPr>
        <w:tabs>
          <w:tab w:val="num" w:pos="840"/>
        </w:tabs>
        <w:ind w:left="840" w:hanging="420"/>
      </w:pPr>
      <w:rPr>
        <w:rFonts w:cs="Times New Roman"/>
      </w:rPr>
    </w:lvl>
    <w:lvl w:ilvl="2" w:tplc="A246CF62" w:tentative="1">
      <w:start w:val="1"/>
      <w:numFmt w:val="lowerRoman"/>
      <w:lvlText w:val="%3."/>
      <w:lvlJc w:val="right"/>
      <w:pPr>
        <w:tabs>
          <w:tab w:val="num" w:pos="1260"/>
        </w:tabs>
        <w:ind w:left="1260" w:hanging="420"/>
      </w:pPr>
      <w:rPr>
        <w:rFonts w:cs="Times New Roman"/>
      </w:rPr>
    </w:lvl>
    <w:lvl w:ilvl="3" w:tplc="A0C04CC8" w:tentative="1">
      <w:start w:val="1"/>
      <w:numFmt w:val="decimal"/>
      <w:lvlText w:val="%4."/>
      <w:lvlJc w:val="left"/>
      <w:pPr>
        <w:tabs>
          <w:tab w:val="num" w:pos="1680"/>
        </w:tabs>
        <w:ind w:left="1680" w:hanging="420"/>
      </w:pPr>
      <w:rPr>
        <w:rFonts w:cs="Times New Roman"/>
      </w:rPr>
    </w:lvl>
    <w:lvl w:ilvl="4" w:tplc="23561A1C" w:tentative="1">
      <w:start w:val="1"/>
      <w:numFmt w:val="lowerLetter"/>
      <w:lvlText w:val="%5)"/>
      <w:lvlJc w:val="left"/>
      <w:pPr>
        <w:tabs>
          <w:tab w:val="num" w:pos="2100"/>
        </w:tabs>
        <w:ind w:left="2100" w:hanging="420"/>
      </w:pPr>
      <w:rPr>
        <w:rFonts w:cs="Times New Roman"/>
      </w:rPr>
    </w:lvl>
    <w:lvl w:ilvl="5" w:tplc="00229484" w:tentative="1">
      <w:start w:val="1"/>
      <w:numFmt w:val="lowerRoman"/>
      <w:lvlText w:val="%6."/>
      <w:lvlJc w:val="right"/>
      <w:pPr>
        <w:tabs>
          <w:tab w:val="num" w:pos="2520"/>
        </w:tabs>
        <w:ind w:left="2520" w:hanging="420"/>
      </w:pPr>
      <w:rPr>
        <w:rFonts w:cs="Times New Roman"/>
      </w:rPr>
    </w:lvl>
    <w:lvl w:ilvl="6" w:tplc="343C69DA" w:tentative="1">
      <w:start w:val="1"/>
      <w:numFmt w:val="decimal"/>
      <w:lvlText w:val="%7."/>
      <w:lvlJc w:val="left"/>
      <w:pPr>
        <w:tabs>
          <w:tab w:val="num" w:pos="2940"/>
        </w:tabs>
        <w:ind w:left="2940" w:hanging="420"/>
      </w:pPr>
      <w:rPr>
        <w:rFonts w:cs="Times New Roman"/>
      </w:rPr>
    </w:lvl>
    <w:lvl w:ilvl="7" w:tplc="41D4B1A4" w:tentative="1">
      <w:start w:val="1"/>
      <w:numFmt w:val="lowerLetter"/>
      <w:lvlText w:val="%8)"/>
      <w:lvlJc w:val="left"/>
      <w:pPr>
        <w:tabs>
          <w:tab w:val="num" w:pos="3360"/>
        </w:tabs>
        <w:ind w:left="3360" w:hanging="420"/>
      </w:pPr>
      <w:rPr>
        <w:rFonts w:cs="Times New Roman"/>
      </w:rPr>
    </w:lvl>
    <w:lvl w:ilvl="8" w:tplc="7CA8BB3C" w:tentative="1">
      <w:start w:val="1"/>
      <w:numFmt w:val="lowerRoman"/>
      <w:lvlText w:val="%9."/>
      <w:lvlJc w:val="right"/>
      <w:pPr>
        <w:tabs>
          <w:tab w:val="num" w:pos="3780"/>
        </w:tabs>
        <w:ind w:left="3780" w:hanging="420"/>
      </w:pPr>
      <w:rPr>
        <w:rFonts w:cs="Times New Roman"/>
      </w:rPr>
    </w:lvl>
  </w:abstractNum>
  <w:abstractNum w:abstractNumId="11">
    <w:nsid w:val="549A60F3"/>
    <w:multiLevelType w:val="multilevel"/>
    <w:tmpl w:val="0430FDC8"/>
    <w:lvl w:ilvl="0">
      <w:start w:val="1"/>
      <w:numFmt w:val="lowerLetter"/>
      <w:lvlText w:val="%1)"/>
      <w:lvlJc w:val="left"/>
      <w:pPr>
        <w:tabs>
          <w:tab w:val="num" w:pos="420"/>
        </w:tabs>
        <w:ind w:left="420" w:hanging="420"/>
      </w:pPr>
      <w:rPr>
        <w:rFonts w:cs="Times New Roman"/>
      </w:rPr>
    </w:lvl>
    <w:lvl w:ilvl="1">
      <w:start w:val="1"/>
      <w:numFmt w:val="lowerLetter"/>
      <w:lvlText w:val="%2)"/>
      <w:lvlJc w:val="left"/>
      <w:pPr>
        <w:tabs>
          <w:tab w:val="num" w:pos="840"/>
        </w:tabs>
        <w:ind w:left="840" w:hanging="420"/>
      </w:pPr>
      <w:rPr>
        <w:rFonts w:cs="Times New Roman"/>
      </w:rPr>
    </w:lvl>
    <w:lvl w:ilvl="2">
      <w:start w:val="1"/>
      <w:numFmt w:val="lowerRoman"/>
      <w:lvlText w:val="%3."/>
      <w:lvlJc w:val="right"/>
      <w:pPr>
        <w:tabs>
          <w:tab w:val="num" w:pos="1260"/>
        </w:tabs>
        <w:ind w:left="1260" w:hanging="420"/>
      </w:pPr>
      <w:rPr>
        <w:rFonts w:cs="Times New Roman"/>
      </w:rPr>
    </w:lvl>
    <w:lvl w:ilvl="3">
      <w:start w:val="1"/>
      <w:numFmt w:val="decimal"/>
      <w:lvlText w:val="%4."/>
      <w:lvlJc w:val="left"/>
      <w:pPr>
        <w:tabs>
          <w:tab w:val="num" w:pos="1680"/>
        </w:tabs>
        <w:ind w:left="1680" w:hanging="420"/>
      </w:pPr>
      <w:rPr>
        <w:rFonts w:cs="Times New Roman"/>
      </w:rPr>
    </w:lvl>
    <w:lvl w:ilvl="4">
      <w:start w:val="1"/>
      <w:numFmt w:val="lowerLetter"/>
      <w:lvlText w:val="%5)"/>
      <w:lvlJc w:val="left"/>
      <w:pPr>
        <w:tabs>
          <w:tab w:val="num" w:pos="2100"/>
        </w:tabs>
        <w:ind w:left="2100" w:hanging="420"/>
      </w:pPr>
      <w:rPr>
        <w:rFonts w:cs="Times New Roman"/>
      </w:rPr>
    </w:lvl>
    <w:lvl w:ilvl="5">
      <w:start w:val="1"/>
      <w:numFmt w:val="lowerRoman"/>
      <w:lvlText w:val="%6."/>
      <w:lvlJc w:val="right"/>
      <w:pPr>
        <w:tabs>
          <w:tab w:val="num" w:pos="2520"/>
        </w:tabs>
        <w:ind w:left="2520" w:hanging="420"/>
      </w:pPr>
      <w:rPr>
        <w:rFonts w:cs="Times New Roman"/>
      </w:rPr>
    </w:lvl>
    <w:lvl w:ilvl="6">
      <w:start w:val="1"/>
      <w:numFmt w:val="decimal"/>
      <w:lvlText w:val="%7."/>
      <w:lvlJc w:val="left"/>
      <w:pPr>
        <w:tabs>
          <w:tab w:val="num" w:pos="2940"/>
        </w:tabs>
        <w:ind w:left="2940" w:hanging="420"/>
      </w:pPr>
      <w:rPr>
        <w:rFonts w:cs="Times New Roman"/>
      </w:rPr>
    </w:lvl>
    <w:lvl w:ilvl="7">
      <w:start w:val="1"/>
      <w:numFmt w:val="lowerLetter"/>
      <w:lvlText w:val="%8)"/>
      <w:lvlJc w:val="left"/>
      <w:pPr>
        <w:tabs>
          <w:tab w:val="num" w:pos="3360"/>
        </w:tabs>
        <w:ind w:left="3360" w:hanging="420"/>
      </w:pPr>
      <w:rPr>
        <w:rFonts w:cs="Times New Roman"/>
      </w:rPr>
    </w:lvl>
    <w:lvl w:ilvl="8">
      <w:start w:val="1"/>
      <w:numFmt w:val="lowerRoman"/>
      <w:lvlText w:val="%9."/>
      <w:lvlJc w:val="right"/>
      <w:pPr>
        <w:tabs>
          <w:tab w:val="num" w:pos="3780"/>
        </w:tabs>
        <w:ind w:left="3780" w:hanging="420"/>
      </w:pPr>
      <w:rPr>
        <w:rFonts w:cs="Times New Roman"/>
      </w:rPr>
    </w:lvl>
  </w:abstractNum>
  <w:abstractNum w:abstractNumId="12">
    <w:nsid w:val="5D042B42"/>
    <w:multiLevelType w:val="hybridMultilevel"/>
    <w:tmpl w:val="7D081EEE"/>
    <w:lvl w:ilvl="0" w:tplc="2320CF38">
      <w:start w:val="1"/>
      <w:numFmt w:val="lowerLetter"/>
      <w:lvlText w:val="%1）"/>
      <w:lvlJc w:val="left"/>
      <w:pPr>
        <w:tabs>
          <w:tab w:val="num" w:pos="780"/>
        </w:tabs>
        <w:ind w:left="780" w:hanging="360"/>
      </w:pPr>
      <w:rPr>
        <w:rFonts w:cs="Times New Roman" w:hint="eastAsia"/>
      </w:rPr>
    </w:lvl>
    <w:lvl w:ilvl="1" w:tplc="4062435E">
      <w:start w:val="1"/>
      <w:numFmt w:val="decimal"/>
      <w:lvlText w:val="%2）"/>
      <w:lvlJc w:val="left"/>
      <w:pPr>
        <w:tabs>
          <w:tab w:val="num" w:pos="1200"/>
        </w:tabs>
        <w:ind w:left="1200" w:hanging="360"/>
      </w:pPr>
      <w:rPr>
        <w:rFonts w:cs="Times New Roman" w:hint="eastAsia"/>
      </w:rPr>
    </w:lvl>
    <w:lvl w:ilvl="2" w:tplc="016A8060" w:tentative="1">
      <w:start w:val="1"/>
      <w:numFmt w:val="lowerRoman"/>
      <w:lvlText w:val="%3."/>
      <w:lvlJc w:val="right"/>
      <w:pPr>
        <w:tabs>
          <w:tab w:val="num" w:pos="1680"/>
        </w:tabs>
        <w:ind w:left="1680" w:hanging="420"/>
      </w:pPr>
      <w:rPr>
        <w:rFonts w:cs="Times New Roman"/>
      </w:rPr>
    </w:lvl>
    <w:lvl w:ilvl="3" w:tplc="5832E744" w:tentative="1">
      <w:start w:val="1"/>
      <w:numFmt w:val="decimal"/>
      <w:lvlText w:val="%4."/>
      <w:lvlJc w:val="left"/>
      <w:pPr>
        <w:tabs>
          <w:tab w:val="num" w:pos="2100"/>
        </w:tabs>
        <w:ind w:left="2100" w:hanging="420"/>
      </w:pPr>
      <w:rPr>
        <w:rFonts w:cs="Times New Roman"/>
      </w:rPr>
    </w:lvl>
    <w:lvl w:ilvl="4" w:tplc="ADF40ED8" w:tentative="1">
      <w:start w:val="1"/>
      <w:numFmt w:val="lowerLetter"/>
      <w:lvlText w:val="%5)"/>
      <w:lvlJc w:val="left"/>
      <w:pPr>
        <w:tabs>
          <w:tab w:val="num" w:pos="2520"/>
        </w:tabs>
        <w:ind w:left="2520" w:hanging="420"/>
      </w:pPr>
      <w:rPr>
        <w:rFonts w:cs="Times New Roman"/>
      </w:rPr>
    </w:lvl>
    <w:lvl w:ilvl="5" w:tplc="E408985C" w:tentative="1">
      <w:start w:val="1"/>
      <w:numFmt w:val="lowerRoman"/>
      <w:lvlText w:val="%6."/>
      <w:lvlJc w:val="right"/>
      <w:pPr>
        <w:tabs>
          <w:tab w:val="num" w:pos="2940"/>
        </w:tabs>
        <w:ind w:left="2940" w:hanging="420"/>
      </w:pPr>
      <w:rPr>
        <w:rFonts w:cs="Times New Roman"/>
      </w:rPr>
    </w:lvl>
    <w:lvl w:ilvl="6" w:tplc="70144762" w:tentative="1">
      <w:start w:val="1"/>
      <w:numFmt w:val="decimal"/>
      <w:lvlText w:val="%7."/>
      <w:lvlJc w:val="left"/>
      <w:pPr>
        <w:tabs>
          <w:tab w:val="num" w:pos="3360"/>
        </w:tabs>
        <w:ind w:left="3360" w:hanging="420"/>
      </w:pPr>
      <w:rPr>
        <w:rFonts w:cs="Times New Roman"/>
      </w:rPr>
    </w:lvl>
    <w:lvl w:ilvl="7" w:tplc="D1846A96" w:tentative="1">
      <w:start w:val="1"/>
      <w:numFmt w:val="lowerLetter"/>
      <w:lvlText w:val="%8)"/>
      <w:lvlJc w:val="left"/>
      <w:pPr>
        <w:tabs>
          <w:tab w:val="num" w:pos="3780"/>
        </w:tabs>
        <w:ind w:left="3780" w:hanging="420"/>
      </w:pPr>
      <w:rPr>
        <w:rFonts w:cs="Times New Roman"/>
      </w:rPr>
    </w:lvl>
    <w:lvl w:ilvl="8" w:tplc="7102D7A6" w:tentative="1">
      <w:start w:val="1"/>
      <w:numFmt w:val="lowerRoman"/>
      <w:lvlText w:val="%9."/>
      <w:lvlJc w:val="right"/>
      <w:pPr>
        <w:tabs>
          <w:tab w:val="num" w:pos="4200"/>
        </w:tabs>
        <w:ind w:left="4200" w:hanging="420"/>
      </w:pPr>
      <w:rPr>
        <w:rFonts w:cs="Times New Roman"/>
      </w:rPr>
    </w:lvl>
  </w:abstractNum>
  <w:abstractNum w:abstractNumId="13">
    <w:nsid w:val="6350366A"/>
    <w:multiLevelType w:val="hybridMultilevel"/>
    <w:tmpl w:val="A364A292"/>
    <w:lvl w:ilvl="0" w:tplc="CA0A5660">
      <w:start w:val="1"/>
      <w:numFmt w:val="none"/>
      <w:pStyle w:val="a4"/>
      <w:lvlText w:val="%1●　"/>
      <w:lvlJc w:val="left"/>
      <w:pPr>
        <w:tabs>
          <w:tab w:val="num" w:pos="760"/>
        </w:tabs>
        <w:ind w:left="717" w:hanging="317"/>
      </w:pPr>
      <w:rPr>
        <w:rFonts w:ascii="宋体" w:eastAsia="宋体" w:hAnsi="Times New Roman" w:cs="Times New Roman" w:hint="eastAsia"/>
        <w:b w:val="0"/>
        <w:i w:val="0"/>
        <w:position w:val="4"/>
        <w:sz w:val="13"/>
      </w:rPr>
    </w:lvl>
    <w:lvl w:ilvl="1" w:tplc="12B04590">
      <w:start w:val="1"/>
      <w:numFmt w:val="lowerLetter"/>
      <w:lvlText w:val="%2)"/>
      <w:lvlJc w:val="left"/>
      <w:pPr>
        <w:tabs>
          <w:tab w:val="num" w:pos="780"/>
        </w:tabs>
        <w:ind w:left="780" w:hanging="360"/>
      </w:pPr>
      <w:rPr>
        <w:rFonts w:cs="Times New Roman" w:hint="eastAsia"/>
      </w:rPr>
    </w:lvl>
    <w:lvl w:ilvl="2" w:tplc="1D824768">
      <w:start w:val="1"/>
      <w:numFmt w:val="decimal"/>
      <w:lvlText w:val="%3)"/>
      <w:lvlJc w:val="left"/>
      <w:pPr>
        <w:tabs>
          <w:tab w:val="num" w:pos="1200"/>
        </w:tabs>
        <w:ind w:left="1200" w:hanging="360"/>
      </w:pPr>
      <w:rPr>
        <w:rFonts w:cs="Times New Roman" w:hint="eastAsia"/>
      </w:rPr>
    </w:lvl>
    <w:lvl w:ilvl="3" w:tplc="E5602C3E" w:tentative="1">
      <w:start w:val="1"/>
      <w:numFmt w:val="decimal"/>
      <w:lvlText w:val="%4."/>
      <w:lvlJc w:val="left"/>
      <w:pPr>
        <w:tabs>
          <w:tab w:val="num" w:pos="1680"/>
        </w:tabs>
        <w:ind w:left="1680" w:hanging="420"/>
      </w:pPr>
      <w:rPr>
        <w:rFonts w:cs="Times New Roman"/>
      </w:rPr>
    </w:lvl>
    <w:lvl w:ilvl="4" w:tplc="B28074CA" w:tentative="1">
      <w:start w:val="1"/>
      <w:numFmt w:val="lowerLetter"/>
      <w:lvlText w:val="%5)"/>
      <w:lvlJc w:val="left"/>
      <w:pPr>
        <w:tabs>
          <w:tab w:val="num" w:pos="2100"/>
        </w:tabs>
        <w:ind w:left="2100" w:hanging="420"/>
      </w:pPr>
      <w:rPr>
        <w:rFonts w:cs="Times New Roman"/>
      </w:rPr>
    </w:lvl>
    <w:lvl w:ilvl="5" w:tplc="E0B6629A" w:tentative="1">
      <w:start w:val="1"/>
      <w:numFmt w:val="lowerRoman"/>
      <w:lvlText w:val="%6."/>
      <w:lvlJc w:val="right"/>
      <w:pPr>
        <w:tabs>
          <w:tab w:val="num" w:pos="2520"/>
        </w:tabs>
        <w:ind w:left="2520" w:hanging="420"/>
      </w:pPr>
      <w:rPr>
        <w:rFonts w:cs="Times New Roman"/>
      </w:rPr>
    </w:lvl>
    <w:lvl w:ilvl="6" w:tplc="3124877C" w:tentative="1">
      <w:start w:val="1"/>
      <w:numFmt w:val="decimal"/>
      <w:lvlText w:val="%7."/>
      <w:lvlJc w:val="left"/>
      <w:pPr>
        <w:tabs>
          <w:tab w:val="num" w:pos="2940"/>
        </w:tabs>
        <w:ind w:left="2940" w:hanging="420"/>
      </w:pPr>
      <w:rPr>
        <w:rFonts w:cs="Times New Roman"/>
      </w:rPr>
    </w:lvl>
    <w:lvl w:ilvl="7" w:tplc="38DEF590" w:tentative="1">
      <w:start w:val="1"/>
      <w:numFmt w:val="lowerLetter"/>
      <w:lvlText w:val="%8)"/>
      <w:lvlJc w:val="left"/>
      <w:pPr>
        <w:tabs>
          <w:tab w:val="num" w:pos="3360"/>
        </w:tabs>
        <w:ind w:left="3360" w:hanging="420"/>
      </w:pPr>
      <w:rPr>
        <w:rFonts w:cs="Times New Roman"/>
      </w:rPr>
    </w:lvl>
    <w:lvl w:ilvl="8" w:tplc="3708B328" w:tentative="1">
      <w:start w:val="1"/>
      <w:numFmt w:val="lowerRoman"/>
      <w:lvlText w:val="%9."/>
      <w:lvlJc w:val="right"/>
      <w:pPr>
        <w:tabs>
          <w:tab w:val="num" w:pos="3780"/>
        </w:tabs>
        <w:ind w:left="3780" w:hanging="420"/>
      </w:pPr>
      <w:rPr>
        <w:rFonts w:cs="Times New Roman"/>
      </w:rPr>
    </w:lvl>
  </w:abstractNum>
  <w:abstractNum w:abstractNumId="14">
    <w:nsid w:val="64125209"/>
    <w:multiLevelType w:val="multilevel"/>
    <w:tmpl w:val="91E81AD8"/>
    <w:lvl w:ilvl="0">
      <w:start w:val="1"/>
      <w:numFmt w:val="none"/>
      <w:lvlText w:val="%1注"/>
      <w:lvlJc w:val="left"/>
      <w:pPr>
        <w:tabs>
          <w:tab w:val="num" w:pos="920"/>
        </w:tabs>
        <w:ind w:left="920" w:hanging="500"/>
      </w:pPr>
      <w:rPr>
        <w:rFonts w:ascii="宋体" w:eastAsia="宋体" w:hAnsi="Times New Roman" w:cs="Times New Roman" w:hint="eastAsia"/>
        <w:b w:val="0"/>
        <w:i w:val="0"/>
        <w:sz w:val="18"/>
      </w:rPr>
    </w:lvl>
    <w:lvl w:ilvl="1">
      <w:start w:val="1"/>
      <w:numFmt w:val="lowerLetter"/>
      <w:lvlText w:val="%2)"/>
      <w:lvlJc w:val="left"/>
      <w:pPr>
        <w:tabs>
          <w:tab w:val="num" w:pos="860"/>
        </w:tabs>
        <w:ind w:left="860" w:hanging="420"/>
      </w:pPr>
      <w:rPr>
        <w:rFonts w:cs="Times New Roman"/>
      </w:rPr>
    </w:lvl>
    <w:lvl w:ilvl="2">
      <w:start w:val="1"/>
      <w:numFmt w:val="lowerRoman"/>
      <w:lvlText w:val="%3."/>
      <w:lvlJc w:val="right"/>
      <w:pPr>
        <w:tabs>
          <w:tab w:val="num" w:pos="1280"/>
        </w:tabs>
        <w:ind w:left="1280" w:hanging="420"/>
      </w:pPr>
      <w:rPr>
        <w:rFonts w:cs="Times New Roman"/>
      </w:rPr>
    </w:lvl>
    <w:lvl w:ilvl="3">
      <w:start w:val="1"/>
      <w:numFmt w:val="decimal"/>
      <w:lvlText w:val="%4."/>
      <w:lvlJc w:val="left"/>
      <w:pPr>
        <w:tabs>
          <w:tab w:val="num" w:pos="1700"/>
        </w:tabs>
        <w:ind w:left="1700" w:hanging="420"/>
      </w:pPr>
      <w:rPr>
        <w:rFonts w:cs="Times New Roman"/>
      </w:rPr>
    </w:lvl>
    <w:lvl w:ilvl="4">
      <w:start w:val="1"/>
      <w:numFmt w:val="lowerLetter"/>
      <w:lvlText w:val="%5)"/>
      <w:lvlJc w:val="left"/>
      <w:pPr>
        <w:tabs>
          <w:tab w:val="num" w:pos="2120"/>
        </w:tabs>
        <w:ind w:left="2120" w:hanging="420"/>
      </w:pPr>
      <w:rPr>
        <w:rFonts w:cs="Times New Roman"/>
      </w:rPr>
    </w:lvl>
    <w:lvl w:ilvl="5">
      <w:start w:val="1"/>
      <w:numFmt w:val="lowerRoman"/>
      <w:lvlText w:val="%6."/>
      <w:lvlJc w:val="right"/>
      <w:pPr>
        <w:tabs>
          <w:tab w:val="num" w:pos="2540"/>
        </w:tabs>
        <w:ind w:left="2540" w:hanging="420"/>
      </w:pPr>
      <w:rPr>
        <w:rFonts w:cs="Times New Roman"/>
      </w:rPr>
    </w:lvl>
    <w:lvl w:ilvl="6">
      <w:start w:val="1"/>
      <w:numFmt w:val="decimal"/>
      <w:lvlText w:val="%7."/>
      <w:lvlJc w:val="left"/>
      <w:pPr>
        <w:tabs>
          <w:tab w:val="num" w:pos="2960"/>
        </w:tabs>
        <w:ind w:left="2960" w:hanging="420"/>
      </w:pPr>
      <w:rPr>
        <w:rFonts w:cs="Times New Roman"/>
      </w:rPr>
    </w:lvl>
    <w:lvl w:ilvl="7">
      <w:start w:val="1"/>
      <w:numFmt w:val="lowerLetter"/>
      <w:lvlText w:val="%8)"/>
      <w:lvlJc w:val="left"/>
      <w:pPr>
        <w:tabs>
          <w:tab w:val="num" w:pos="3380"/>
        </w:tabs>
        <w:ind w:left="3380" w:hanging="420"/>
      </w:pPr>
      <w:rPr>
        <w:rFonts w:cs="Times New Roman"/>
      </w:rPr>
    </w:lvl>
    <w:lvl w:ilvl="8">
      <w:start w:val="1"/>
      <w:numFmt w:val="lowerRoman"/>
      <w:lvlText w:val="%9."/>
      <w:lvlJc w:val="right"/>
      <w:pPr>
        <w:tabs>
          <w:tab w:val="num" w:pos="3800"/>
        </w:tabs>
        <w:ind w:left="3800" w:hanging="420"/>
      </w:pPr>
      <w:rPr>
        <w:rFonts w:cs="Times New Roman"/>
      </w:rPr>
    </w:lvl>
  </w:abstractNum>
  <w:abstractNum w:abstractNumId="15">
    <w:nsid w:val="657D3FBC"/>
    <w:multiLevelType w:val="multilevel"/>
    <w:tmpl w:val="7E02ADCE"/>
    <w:lvl w:ilvl="0">
      <w:start w:val="1"/>
      <w:numFmt w:val="upperLetter"/>
      <w:suff w:val="nothing"/>
      <w:lvlText w:val="附　录　%1"/>
      <w:lvlJc w:val="left"/>
      <w:rPr>
        <w:rFonts w:ascii="黑体" w:eastAsia="黑体" w:hAnsi="Times New Roman" w:cs="Times New Roman" w:hint="eastAsia"/>
        <w:b w:val="0"/>
        <w:i w:val="0"/>
        <w:sz w:val="21"/>
      </w:rPr>
    </w:lvl>
    <w:lvl w:ilvl="1">
      <w:start w:val="1"/>
      <w:numFmt w:val="decimal"/>
      <w:pStyle w:val="a5"/>
      <w:suff w:val="nothing"/>
      <w:lvlText w:val="%1.%2　"/>
      <w:lvlJc w:val="left"/>
      <w:rPr>
        <w:rFonts w:ascii="黑体" w:eastAsia="黑体" w:hAnsi="Times New Roman" w:cs="Times New Roman" w:hint="eastAsia"/>
        <w:b w:val="0"/>
        <w:i w:val="0"/>
        <w:snapToGrid/>
        <w:spacing w:val="0"/>
        <w:w w:val="100"/>
        <w:kern w:val="21"/>
        <w:sz w:val="21"/>
      </w:rPr>
    </w:lvl>
    <w:lvl w:ilvl="2">
      <w:start w:val="1"/>
      <w:numFmt w:val="decimal"/>
      <w:pStyle w:val="a6"/>
      <w:suff w:val="nothing"/>
      <w:lvlText w:val="%1.%2.%3　"/>
      <w:lvlJc w:val="left"/>
      <w:rPr>
        <w:rFonts w:ascii="黑体" w:eastAsia="黑体" w:hAnsi="Times New Roman" w:cs="Times New Roman" w:hint="eastAsia"/>
        <w:b w:val="0"/>
        <w:i w:val="0"/>
        <w:sz w:val="21"/>
      </w:rPr>
    </w:lvl>
    <w:lvl w:ilvl="3">
      <w:start w:val="1"/>
      <w:numFmt w:val="decimal"/>
      <w:pStyle w:val="a7"/>
      <w:suff w:val="nothing"/>
      <w:lvlText w:val="%1.%2.%3.%4　"/>
      <w:lvlJc w:val="left"/>
      <w:rPr>
        <w:rFonts w:ascii="黑体" w:eastAsia="黑体" w:hAnsi="Times New Roman" w:cs="Times New Roman" w:hint="eastAsia"/>
        <w:b w:val="0"/>
        <w:i w:val="0"/>
        <w:sz w:val="21"/>
      </w:rPr>
    </w:lvl>
    <w:lvl w:ilvl="4">
      <w:start w:val="1"/>
      <w:numFmt w:val="decimal"/>
      <w:pStyle w:val="a8"/>
      <w:suff w:val="nothing"/>
      <w:lvlText w:val="%1.%2.%3.%4.%5　"/>
      <w:lvlJc w:val="left"/>
      <w:rPr>
        <w:rFonts w:ascii="黑体" w:eastAsia="黑体" w:hAnsi="Times New Roman" w:cs="Times New Roman" w:hint="eastAsia"/>
        <w:b w:val="0"/>
        <w:i w:val="0"/>
        <w:sz w:val="21"/>
      </w:rPr>
    </w:lvl>
    <w:lvl w:ilvl="5">
      <w:start w:val="1"/>
      <w:numFmt w:val="decimal"/>
      <w:suff w:val="nothing"/>
      <w:lvlText w:val="%1.%2.%3.%4.%5.%6　"/>
      <w:lvlJc w:val="left"/>
      <w:rPr>
        <w:rFonts w:ascii="黑体" w:eastAsia="黑体" w:hAnsi="Times New Roman" w:cs="Times New Roman" w:hint="eastAsia"/>
        <w:b w:val="0"/>
        <w:i w:val="0"/>
        <w:sz w:val="21"/>
      </w:rPr>
    </w:lvl>
    <w:lvl w:ilvl="6">
      <w:start w:val="1"/>
      <w:numFmt w:val="decimal"/>
      <w:suff w:val="nothing"/>
      <w:lvlText w:val="%1.%2.%3.%4.%5.%6.%7　"/>
      <w:lvlJc w:val="left"/>
      <w:rPr>
        <w:rFonts w:ascii="黑体" w:eastAsia="黑体" w:hAnsi="Times New Roman" w:cs="Times New Roman" w:hint="eastAsia"/>
        <w:b w:val="0"/>
        <w:i w:val="0"/>
        <w:sz w:val="21"/>
      </w:rPr>
    </w:lvl>
    <w:lvl w:ilvl="7">
      <w:start w:val="1"/>
      <w:numFmt w:val="decimal"/>
      <w:lvlText w:val="%1.%2.%3.%4.%5.%6.%7.%8"/>
      <w:lvlJc w:val="left"/>
      <w:pPr>
        <w:tabs>
          <w:tab w:val="num" w:pos="4394"/>
        </w:tabs>
        <w:ind w:left="4394" w:hanging="1418"/>
      </w:pPr>
      <w:rPr>
        <w:rFonts w:cs="Times New Roman" w:hint="eastAsia"/>
      </w:rPr>
    </w:lvl>
    <w:lvl w:ilvl="8">
      <w:start w:val="1"/>
      <w:numFmt w:val="decimal"/>
      <w:lvlText w:val="%1.%2.%3.%4.%5.%6.%7.%8.%9"/>
      <w:lvlJc w:val="left"/>
      <w:pPr>
        <w:tabs>
          <w:tab w:val="num" w:pos="5102"/>
        </w:tabs>
        <w:ind w:left="5102" w:hanging="1700"/>
      </w:pPr>
      <w:rPr>
        <w:rFonts w:cs="Times New Roman" w:hint="eastAsia"/>
      </w:rPr>
    </w:lvl>
  </w:abstractNum>
  <w:abstractNum w:abstractNumId="16">
    <w:nsid w:val="6CEA2025"/>
    <w:multiLevelType w:val="multilevel"/>
    <w:tmpl w:val="2AC2DBFA"/>
    <w:lvl w:ilvl="0">
      <w:start w:val="1"/>
      <w:numFmt w:val="none"/>
      <w:pStyle w:val="a9"/>
      <w:suff w:val="nothing"/>
      <w:lvlText w:val="%1"/>
      <w:lvlJc w:val="left"/>
      <w:rPr>
        <w:rFonts w:ascii="Times New Roman" w:hAnsi="Times New Roman" w:cs="Times New Roman" w:hint="default"/>
        <w:b/>
        <w:i w:val="0"/>
        <w:sz w:val="21"/>
      </w:rPr>
    </w:lvl>
    <w:lvl w:ilvl="1">
      <w:start w:val="1"/>
      <w:numFmt w:val="decimal"/>
      <w:pStyle w:val="aa"/>
      <w:suff w:val="nothing"/>
      <w:lvlText w:val="%1%2　"/>
      <w:lvlJc w:val="left"/>
      <w:rPr>
        <w:rFonts w:ascii="黑体" w:eastAsia="黑体" w:hAnsi="Times New Roman" w:cs="Times New Roman" w:hint="eastAsia"/>
        <w:b w:val="0"/>
        <w:i w:val="0"/>
        <w:sz w:val="21"/>
      </w:rPr>
    </w:lvl>
    <w:lvl w:ilvl="2">
      <w:start w:val="1"/>
      <w:numFmt w:val="decimal"/>
      <w:pStyle w:val="ab"/>
      <w:suff w:val="nothing"/>
      <w:lvlText w:val="%1%2.%3　"/>
      <w:lvlJc w:val="left"/>
      <w:rPr>
        <w:rFonts w:ascii="黑体" w:eastAsia="黑体" w:hAnsi="Times New Roman" w:cs="Times New Roman" w:hint="eastAsia"/>
        <w:b w:val="0"/>
        <w:i w:val="0"/>
        <w:sz w:val="21"/>
      </w:rPr>
    </w:lvl>
    <w:lvl w:ilvl="3">
      <w:start w:val="1"/>
      <w:numFmt w:val="decimal"/>
      <w:pStyle w:val="ac"/>
      <w:suff w:val="nothing"/>
      <w:lvlText w:val="%1%2.%3.%4　"/>
      <w:lvlJc w:val="left"/>
      <w:rPr>
        <w:rFonts w:ascii="黑体" w:eastAsia="黑体" w:hAnsi="Times New Roman" w:cs="Times New Roman" w:hint="eastAsia"/>
        <w:b w:val="0"/>
        <w:i w:val="0"/>
        <w:sz w:val="21"/>
      </w:rPr>
    </w:lvl>
    <w:lvl w:ilvl="4">
      <w:start w:val="1"/>
      <w:numFmt w:val="decimal"/>
      <w:pStyle w:val="ad"/>
      <w:suff w:val="nothing"/>
      <w:lvlText w:val="%1%2.%3.%4.%5　"/>
      <w:lvlJc w:val="left"/>
      <w:rPr>
        <w:rFonts w:ascii="黑体" w:eastAsia="黑体" w:hAnsi="Times New Roman" w:cs="Times New Roman" w:hint="eastAsia"/>
        <w:b w:val="0"/>
        <w:i w:val="0"/>
        <w:sz w:val="21"/>
      </w:rPr>
    </w:lvl>
    <w:lvl w:ilvl="5">
      <w:start w:val="1"/>
      <w:numFmt w:val="decimal"/>
      <w:suff w:val="nothing"/>
      <w:lvlText w:val="%1%2.%3.%4.%5.%6　"/>
      <w:lvlJc w:val="left"/>
      <w:rPr>
        <w:rFonts w:ascii="黑体" w:eastAsia="黑体" w:hAnsi="Times New Roman" w:cs="Times New Roman" w:hint="eastAsia"/>
        <w:b w:val="0"/>
        <w:i w:val="0"/>
        <w:sz w:val="21"/>
      </w:rPr>
    </w:lvl>
    <w:lvl w:ilvl="6">
      <w:start w:val="1"/>
      <w:numFmt w:val="decimal"/>
      <w:pStyle w:val="ae"/>
      <w:suff w:val="nothing"/>
      <w:lvlText w:val="%1%2.%3.%4.%5.%6.%7　"/>
      <w:lvlJc w:val="left"/>
      <w:rPr>
        <w:rFonts w:ascii="黑体" w:eastAsia="黑体" w:hAnsi="Times New Roman" w:cs="Times New Roman" w:hint="eastAsia"/>
        <w:b w:val="0"/>
        <w:i w:val="0"/>
        <w:sz w:val="21"/>
      </w:rPr>
    </w:lvl>
    <w:lvl w:ilvl="7">
      <w:start w:val="1"/>
      <w:numFmt w:val="decimal"/>
      <w:lvlText w:val="%1.%2.%3.%4.%5.%6.%7.%8"/>
      <w:lvlJc w:val="left"/>
      <w:pPr>
        <w:tabs>
          <w:tab w:val="num" w:pos="4351"/>
        </w:tabs>
        <w:ind w:left="3969" w:hanging="1418"/>
      </w:pPr>
      <w:rPr>
        <w:rFonts w:cs="Times New Roman" w:hint="eastAsia"/>
      </w:rPr>
    </w:lvl>
    <w:lvl w:ilvl="8">
      <w:start w:val="1"/>
      <w:numFmt w:val="decimal"/>
      <w:lvlText w:val="%1.%2.%3.%4.%5.%6.%7.%8.%9"/>
      <w:lvlJc w:val="left"/>
      <w:pPr>
        <w:tabs>
          <w:tab w:val="num" w:pos="4777"/>
        </w:tabs>
        <w:ind w:left="4677" w:hanging="1700"/>
      </w:pPr>
      <w:rPr>
        <w:rFonts w:cs="Times New Roman" w:hint="eastAsia"/>
      </w:rPr>
    </w:lvl>
  </w:abstractNum>
  <w:abstractNum w:abstractNumId="17">
    <w:nsid w:val="6FC527E0"/>
    <w:multiLevelType w:val="hybridMultilevel"/>
    <w:tmpl w:val="7AB4E038"/>
    <w:lvl w:ilvl="0" w:tplc="8182D22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nsid w:val="76933334"/>
    <w:multiLevelType w:val="hybridMultilevel"/>
    <w:tmpl w:val="39CCA6C6"/>
    <w:lvl w:ilvl="0" w:tplc="F93643CC">
      <w:start w:val="1"/>
      <w:numFmt w:val="none"/>
      <w:pStyle w:val="af"/>
      <w:lvlText w:val="%1——"/>
      <w:lvlJc w:val="left"/>
      <w:pPr>
        <w:tabs>
          <w:tab w:val="num" w:pos="1140"/>
        </w:tabs>
        <w:ind w:left="840" w:hanging="420"/>
      </w:pPr>
      <w:rPr>
        <w:rFonts w:cs="Times New Roman" w:hint="eastAsia"/>
      </w:rPr>
    </w:lvl>
    <w:lvl w:ilvl="1" w:tplc="6FBAC172" w:tentative="1">
      <w:start w:val="1"/>
      <w:numFmt w:val="lowerLetter"/>
      <w:lvlText w:val="%2)"/>
      <w:lvlJc w:val="left"/>
      <w:pPr>
        <w:tabs>
          <w:tab w:val="num" w:pos="840"/>
        </w:tabs>
        <w:ind w:left="840" w:hanging="420"/>
      </w:pPr>
      <w:rPr>
        <w:rFonts w:cs="Times New Roman"/>
      </w:rPr>
    </w:lvl>
    <w:lvl w:ilvl="2" w:tplc="C9068778" w:tentative="1">
      <w:start w:val="1"/>
      <w:numFmt w:val="lowerRoman"/>
      <w:lvlText w:val="%3."/>
      <w:lvlJc w:val="right"/>
      <w:pPr>
        <w:tabs>
          <w:tab w:val="num" w:pos="1260"/>
        </w:tabs>
        <w:ind w:left="1260" w:hanging="420"/>
      </w:pPr>
      <w:rPr>
        <w:rFonts w:cs="Times New Roman"/>
      </w:rPr>
    </w:lvl>
    <w:lvl w:ilvl="3" w:tplc="6A42D152" w:tentative="1">
      <w:start w:val="1"/>
      <w:numFmt w:val="decimal"/>
      <w:lvlText w:val="%4."/>
      <w:lvlJc w:val="left"/>
      <w:pPr>
        <w:tabs>
          <w:tab w:val="num" w:pos="1680"/>
        </w:tabs>
        <w:ind w:left="1680" w:hanging="420"/>
      </w:pPr>
      <w:rPr>
        <w:rFonts w:cs="Times New Roman"/>
      </w:rPr>
    </w:lvl>
    <w:lvl w:ilvl="4" w:tplc="EC446CC8" w:tentative="1">
      <w:start w:val="1"/>
      <w:numFmt w:val="lowerLetter"/>
      <w:lvlText w:val="%5)"/>
      <w:lvlJc w:val="left"/>
      <w:pPr>
        <w:tabs>
          <w:tab w:val="num" w:pos="2100"/>
        </w:tabs>
        <w:ind w:left="2100" w:hanging="420"/>
      </w:pPr>
      <w:rPr>
        <w:rFonts w:cs="Times New Roman"/>
      </w:rPr>
    </w:lvl>
    <w:lvl w:ilvl="5" w:tplc="D018D296" w:tentative="1">
      <w:start w:val="1"/>
      <w:numFmt w:val="lowerRoman"/>
      <w:lvlText w:val="%6."/>
      <w:lvlJc w:val="right"/>
      <w:pPr>
        <w:tabs>
          <w:tab w:val="num" w:pos="2520"/>
        </w:tabs>
        <w:ind w:left="2520" w:hanging="420"/>
      </w:pPr>
      <w:rPr>
        <w:rFonts w:cs="Times New Roman"/>
      </w:rPr>
    </w:lvl>
    <w:lvl w:ilvl="6" w:tplc="77209402" w:tentative="1">
      <w:start w:val="1"/>
      <w:numFmt w:val="decimal"/>
      <w:lvlText w:val="%7."/>
      <w:lvlJc w:val="left"/>
      <w:pPr>
        <w:tabs>
          <w:tab w:val="num" w:pos="2940"/>
        </w:tabs>
        <w:ind w:left="2940" w:hanging="420"/>
      </w:pPr>
      <w:rPr>
        <w:rFonts w:cs="Times New Roman"/>
      </w:rPr>
    </w:lvl>
    <w:lvl w:ilvl="7" w:tplc="BC824BA4" w:tentative="1">
      <w:start w:val="1"/>
      <w:numFmt w:val="lowerLetter"/>
      <w:lvlText w:val="%8)"/>
      <w:lvlJc w:val="left"/>
      <w:pPr>
        <w:tabs>
          <w:tab w:val="num" w:pos="3360"/>
        </w:tabs>
        <w:ind w:left="3360" w:hanging="420"/>
      </w:pPr>
      <w:rPr>
        <w:rFonts w:cs="Times New Roman"/>
      </w:rPr>
    </w:lvl>
    <w:lvl w:ilvl="8" w:tplc="637C00E8" w:tentative="1">
      <w:start w:val="1"/>
      <w:numFmt w:val="lowerRoman"/>
      <w:lvlText w:val="%9."/>
      <w:lvlJc w:val="right"/>
      <w:pPr>
        <w:tabs>
          <w:tab w:val="num" w:pos="3780"/>
        </w:tabs>
        <w:ind w:left="3780" w:hanging="420"/>
      </w:pPr>
      <w:rPr>
        <w:rFonts w:cs="Times New Roman"/>
      </w:rPr>
    </w:lvl>
  </w:abstractNum>
  <w:num w:numId="1">
    <w:abstractNumId w:val="5"/>
  </w:num>
  <w:num w:numId="2">
    <w:abstractNumId w:val="12"/>
  </w:num>
  <w:num w:numId="3">
    <w:abstractNumId w:val="6"/>
  </w:num>
  <w:num w:numId="4">
    <w:abstractNumId w:val="16"/>
  </w:num>
  <w:num w:numId="5">
    <w:abstractNumId w:val="18"/>
  </w:num>
  <w:num w:numId="6">
    <w:abstractNumId w:val="13"/>
  </w:num>
  <w:num w:numId="7">
    <w:abstractNumId w:val="0"/>
  </w:num>
  <w:num w:numId="8">
    <w:abstractNumId w:val="9"/>
  </w:num>
  <w:num w:numId="9">
    <w:abstractNumId w:val="15"/>
  </w:num>
  <w:num w:numId="10">
    <w:abstractNumId w:val="10"/>
  </w:num>
  <w:num w:numId="11">
    <w:abstractNumId w:val="7"/>
  </w:num>
  <w:num w:numId="12">
    <w:abstractNumId w:val="8"/>
  </w:num>
  <w:num w:numId="13">
    <w:abstractNumId w:val="16"/>
  </w:num>
  <w:num w:numId="14">
    <w:abstractNumId w:val="3"/>
  </w:num>
  <w:num w:numId="15">
    <w:abstractNumId w:val="11"/>
  </w:num>
  <w:num w:numId="16">
    <w:abstractNumId w:val="14"/>
  </w:num>
  <w:num w:numId="17">
    <w:abstractNumId w:val="1"/>
  </w:num>
  <w:num w:numId="18">
    <w:abstractNumId w:val="18"/>
  </w:num>
  <w:num w:numId="19">
    <w:abstractNumId w:val="2"/>
  </w:num>
  <w:num w:numId="20">
    <w:abstractNumId w:val="17"/>
  </w:num>
  <w:num w:numId="21">
    <w:abstractNumId w:val="18"/>
  </w:num>
  <w:num w:numId="22">
    <w:abstractNumId w:val="18"/>
  </w:num>
  <w:num w:numId="23">
    <w:abstractNumId w:val="9"/>
  </w:num>
  <w:num w:numId="24">
    <w:abstractNumId w:val="9"/>
  </w:num>
  <w:num w:numId="25">
    <w:abstractNumId w:val="9"/>
    <w:lvlOverride w:ilvl="0">
      <w:startOverride w:val="1"/>
    </w:lvlOverride>
  </w:num>
  <w:num w:numId="2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attachedTemplate r:id="rId1"/>
  <w:stylePaneFormatFilter w:val="3F01"/>
  <w:doNotTrackMoves/>
  <w:defaultTabStop w:val="420"/>
  <w:evenAndOddHeaders/>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819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F547D"/>
    <w:rsid w:val="0000051B"/>
    <w:rsid w:val="00002BAA"/>
    <w:rsid w:val="00003C75"/>
    <w:rsid w:val="000067AB"/>
    <w:rsid w:val="00012742"/>
    <w:rsid w:val="0001396A"/>
    <w:rsid w:val="00016D45"/>
    <w:rsid w:val="00017EF2"/>
    <w:rsid w:val="00031121"/>
    <w:rsid w:val="00043F1B"/>
    <w:rsid w:val="00044196"/>
    <w:rsid w:val="000443DD"/>
    <w:rsid w:val="00050374"/>
    <w:rsid w:val="00051830"/>
    <w:rsid w:val="000530EF"/>
    <w:rsid w:val="0005389E"/>
    <w:rsid w:val="000562C7"/>
    <w:rsid w:val="00060645"/>
    <w:rsid w:val="00064B16"/>
    <w:rsid w:val="0006747B"/>
    <w:rsid w:val="00070CBD"/>
    <w:rsid w:val="000732BD"/>
    <w:rsid w:val="00073A4F"/>
    <w:rsid w:val="0007647F"/>
    <w:rsid w:val="00077E61"/>
    <w:rsid w:val="0008489B"/>
    <w:rsid w:val="00090315"/>
    <w:rsid w:val="00091D01"/>
    <w:rsid w:val="000926EA"/>
    <w:rsid w:val="000A285C"/>
    <w:rsid w:val="000A2BAC"/>
    <w:rsid w:val="000A3DBE"/>
    <w:rsid w:val="000A46BE"/>
    <w:rsid w:val="000A53EB"/>
    <w:rsid w:val="000A54FA"/>
    <w:rsid w:val="000A75E9"/>
    <w:rsid w:val="000B026A"/>
    <w:rsid w:val="000B2F97"/>
    <w:rsid w:val="000B5FC3"/>
    <w:rsid w:val="000C3FB4"/>
    <w:rsid w:val="000D2B57"/>
    <w:rsid w:val="000D349F"/>
    <w:rsid w:val="000D35C9"/>
    <w:rsid w:val="000D5975"/>
    <w:rsid w:val="000E3654"/>
    <w:rsid w:val="000E36E6"/>
    <w:rsid w:val="000E6F8C"/>
    <w:rsid w:val="000F1F17"/>
    <w:rsid w:val="000F71B9"/>
    <w:rsid w:val="0010093D"/>
    <w:rsid w:val="001133A4"/>
    <w:rsid w:val="001142AB"/>
    <w:rsid w:val="00115A1F"/>
    <w:rsid w:val="001225E5"/>
    <w:rsid w:val="00125DD6"/>
    <w:rsid w:val="00131766"/>
    <w:rsid w:val="00137CEE"/>
    <w:rsid w:val="0014129B"/>
    <w:rsid w:val="00153967"/>
    <w:rsid w:val="0015438C"/>
    <w:rsid w:val="00154B65"/>
    <w:rsid w:val="00156941"/>
    <w:rsid w:val="001573F4"/>
    <w:rsid w:val="0016016F"/>
    <w:rsid w:val="001641DE"/>
    <w:rsid w:val="001659B2"/>
    <w:rsid w:val="00166FB3"/>
    <w:rsid w:val="00170C56"/>
    <w:rsid w:val="001752D8"/>
    <w:rsid w:val="001758CE"/>
    <w:rsid w:val="001804E8"/>
    <w:rsid w:val="00187AAB"/>
    <w:rsid w:val="00193408"/>
    <w:rsid w:val="00194B71"/>
    <w:rsid w:val="001969A0"/>
    <w:rsid w:val="00196F15"/>
    <w:rsid w:val="001A1AE9"/>
    <w:rsid w:val="001B05AD"/>
    <w:rsid w:val="001B22EF"/>
    <w:rsid w:val="001B40C7"/>
    <w:rsid w:val="001B5F60"/>
    <w:rsid w:val="001C567C"/>
    <w:rsid w:val="001C7A53"/>
    <w:rsid w:val="001D36E6"/>
    <w:rsid w:val="001D4987"/>
    <w:rsid w:val="001D5202"/>
    <w:rsid w:val="001D6E91"/>
    <w:rsid w:val="001E1559"/>
    <w:rsid w:val="001E35AA"/>
    <w:rsid w:val="001E40F3"/>
    <w:rsid w:val="001F155E"/>
    <w:rsid w:val="001F174D"/>
    <w:rsid w:val="001F2EE6"/>
    <w:rsid w:val="001F4D81"/>
    <w:rsid w:val="001F547D"/>
    <w:rsid w:val="001F5DFD"/>
    <w:rsid w:val="00202CC9"/>
    <w:rsid w:val="00204813"/>
    <w:rsid w:val="002125F7"/>
    <w:rsid w:val="00212856"/>
    <w:rsid w:val="002147A6"/>
    <w:rsid w:val="00214E32"/>
    <w:rsid w:val="00217327"/>
    <w:rsid w:val="00217CD6"/>
    <w:rsid w:val="00220FC8"/>
    <w:rsid w:val="00232141"/>
    <w:rsid w:val="002329ED"/>
    <w:rsid w:val="002336B4"/>
    <w:rsid w:val="00235978"/>
    <w:rsid w:val="002362B7"/>
    <w:rsid w:val="00236DCB"/>
    <w:rsid w:val="0024030D"/>
    <w:rsid w:val="00240C2E"/>
    <w:rsid w:val="00242A3F"/>
    <w:rsid w:val="0025011E"/>
    <w:rsid w:val="00252E39"/>
    <w:rsid w:val="0025389D"/>
    <w:rsid w:val="00256969"/>
    <w:rsid w:val="002659D5"/>
    <w:rsid w:val="00265A96"/>
    <w:rsid w:val="0028341B"/>
    <w:rsid w:val="0028478C"/>
    <w:rsid w:val="002868EA"/>
    <w:rsid w:val="002A0B77"/>
    <w:rsid w:val="002A399A"/>
    <w:rsid w:val="002A47A4"/>
    <w:rsid w:val="002A7328"/>
    <w:rsid w:val="002B1228"/>
    <w:rsid w:val="002B3FEC"/>
    <w:rsid w:val="002B5E68"/>
    <w:rsid w:val="002C139E"/>
    <w:rsid w:val="002C14E1"/>
    <w:rsid w:val="002C1E79"/>
    <w:rsid w:val="002C52CB"/>
    <w:rsid w:val="002C5F42"/>
    <w:rsid w:val="002C7D6B"/>
    <w:rsid w:val="002D3E31"/>
    <w:rsid w:val="002D5472"/>
    <w:rsid w:val="002E2E4C"/>
    <w:rsid w:val="002E3C0E"/>
    <w:rsid w:val="002E70DC"/>
    <w:rsid w:val="002E70E9"/>
    <w:rsid w:val="002F65E0"/>
    <w:rsid w:val="003010F6"/>
    <w:rsid w:val="00304D1C"/>
    <w:rsid w:val="00305EF4"/>
    <w:rsid w:val="003066D5"/>
    <w:rsid w:val="00307ABA"/>
    <w:rsid w:val="0031347B"/>
    <w:rsid w:val="003134A0"/>
    <w:rsid w:val="00315211"/>
    <w:rsid w:val="0031591D"/>
    <w:rsid w:val="0031644B"/>
    <w:rsid w:val="00322A47"/>
    <w:rsid w:val="00322CE5"/>
    <w:rsid w:val="00323EDE"/>
    <w:rsid w:val="00324C56"/>
    <w:rsid w:val="00327E1D"/>
    <w:rsid w:val="00333986"/>
    <w:rsid w:val="00333F56"/>
    <w:rsid w:val="003406AD"/>
    <w:rsid w:val="00343FFF"/>
    <w:rsid w:val="00344A16"/>
    <w:rsid w:val="00347080"/>
    <w:rsid w:val="00354847"/>
    <w:rsid w:val="00356408"/>
    <w:rsid w:val="00356788"/>
    <w:rsid w:val="0036281E"/>
    <w:rsid w:val="00362B67"/>
    <w:rsid w:val="00363533"/>
    <w:rsid w:val="00364D89"/>
    <w:rsid w:val="003673BA"/>
    <w:rsid w:val="00367EB2"/>
    <w:rsid w:val="003713FC"/>
    <w:rsid w:val="003826F0"/>
    <w:rsid w:val="00387C1D"/>
    <w:rsid w:val="00391789"/>
    <w:rsid w:val="00393C17"/>
    <w:rsid w:val="003A3581"/>
    <w:rsid w:val="003A4B02"/>
    <w:rsid w:val="003A54EB"/>
    <w:rsid w:val="003A6C38"/>
    <w:rsid w:val="003C05B0"/>
    <w:rsid w:val="003C3835"/>
    <w:rsid w:val="003C3B8F"/>
    <w:rsid w:val="003C5209"/>
    <w:rsid w:val="003C5D75"/>
    <w:rsid w:val="003D6C86"/>
    <w:rsid w:val="003E01AC"/>
    <w:rsid w:val="003E4E05"/>
    <w:rsid w:val="003E5C47"/>
    <w:rsid w:val="003F00DE"/>
    <w:rsid w:val="00406EE6"/>
    <w:rsid w:val="00407C97"/>
    <w:rsid w:val="004119E6"/>
    <w:rsid w:val="0041698D"/>
    <w:rsid w:val="00420237"/>
    <w:rsid w:val="0042057B"/>
    <w:rsid w:val="004228DB"/>
    <w:rsid w:val="00423BBE"/>
    <w:rsid w:val="004306DD"/>
    <w:rsid w:val="00433EAE"/>
    <w:rsid w:val="00435F17"/>
    <w:rsid w:val="00441C7D"/>
    <w:rsid w:val="00443771"/>
    <w:rsid w:val="004438DA"/>
    <w:rsid w:val="004456B2"/>
    <w:rsid w:val="004629FD"/>
    <w:rsid w:val="00470012"/>
    <w:rsid w:val="00474ED2"/>
    <w:rsid w:val="0047504B"/>
    <w:rsid w:val="004762F4"/>
    <w:rsid w:val="004766CB"/>
    <w:rsid w:val="00476AFA"/>
    <w:rsid w:val="00481DA1"/>
    <w:rsid w:val="004856CA"/>
    <w:rsid w:val="00485EED"/>
    <w:rsid w:val="00487F55"/>
    <w:rsid w:val="004903A0"/>
    <w:rsid w:val="0049593B"/>
    <w:rsid w:val="00495EDA"/>
    <w:rsid w:val="004A37FA"/>
    <w:rsid w:val="004A5CB2"/>
    <w:rsid w:val="004A5CE1"/>
    <w:rsid w:val="004B748B"/>
    <w:rsid w:val="004C1993"/>
    <w:rsid w:val="004C1E0A"/>
    <w:rsid w:val="004C2BFD"/>
    <w:rsid w:val="004C4416"/>
    <w:rsid w:val="004C4F01"/>
    <w:rsid w:val="004C72B0"/>
    <w:rsid w:val="004D0AF5"/>
    <w:rsid w:val="004D46BF"/>
    <w:rsid w:val="004E0612"/>
    <w:rsid w:val="004E7D9B"/>
    <w:rsid w:val="004F34A4"/>
    <w:rsid w:val="00503007"/>
    <w:rsid w:val="005112D8"/>
    <w:rsid w:val="00513C26"/>
    <w:rsid w:val="00517820"/>
    <w:rsid w:val="00525401"/>
    <w:rsid w:val="00527E21"/>
    <w:rsid w:val="00531BB8"/>
    <w:rsid w:val="00531EE3"/>
    <w:rsid w:val="005379A4"/>
    <w:rsid w:val="00540A0A"/>
    <w:rsid w:val="00550A58"/>
    <w:rsid w:val="00550AA0"/>
    <w:rsid w:val="0055166E"/>
    <w:rsid w:val="005629EE"/>
    <w:rsid w:val="00564905"/>
    <w:rsid w:val="00564B58"/>
    <w:rsid w:val="0056721E"/>
    <w:rsid w:val="00573772"/>
    <w:rsid w:val="00573E8A"/>
    <w:rsid w:val="00577131"/>
    <w:rsid w:val="00581C4A"/>
    <w:rsid w:val="00583D25"/>
    <w:rsid w:val="00591700"/>
    <w:rsid w:val="005942FC"/>
    <w:rsid w:val="0059483C"/>
    <w:rsid w:val="00595BC7"/>
    <w:rsid w:val="005966BC"/>
    <w:rsid w:val="005A1086"/>
    <w:rsid w:val="005A2A5F"/>
    <w:rsid w:val="005A3BFF"/>
    <w:rsid w:val="005A410A"/>
    <w:rsid w:val="005A7137"/>
    <w:rsid w:val="005B1F67"/>
    <w:rsid w:val="005B3268"/>
    <w:rsid w:val="005B4D1D"/>
    <w:rsid w:val="005B5DFA"/>
    <w:rsid w:val="005B7485"/>
    <w:rsid w:val="005C56B4"/>
    <w:rsid w:val="005D2181"/>
    <w:rsid w:val="005D235E"/>
    <w:rsid w:val="005E0D07"/>
    <w:rsid w:val="005E1187"/>
    <w:rsid w:val="005E3B0D"/>
    <w:rsid w:val="005F369A"/>
    <w:rsid w:val="005F3C37"/>
    <w:rsid w:val="005F3FED"/>
    <w:rsid w:val="005F66B5"/>
    <w:rsid w:val="005F67B9"/>
    <w:rsid w:val="00601B0D"/>
    <w:rsid w:val="006047D4"/>
    <w:rsid w:val="00604A62"/>
    <w:rsid w:val="006050C5"/>
    <w:rsid w:val="0060682B"/>
    <w:rsid w:val="00610200"/>
    <w:rsid w:val="00610B68"/>
    <w:rsid w:val="006149C2"/>
    <w:rsid w:val="00616F74"/>
    <w:rsid w:val="00625777"/>
    <w:rsid w:val="00627889"/>
    <w:rsid w:val="006328D7"/>
    <w:rsid w:val="00634606"/>
    <w:rsid w:val="00635BA7"/>
    <w:rsid w:val="00640D36"/>
    <w:rsid w:val="006479AF"/>
    <w:rsid w:val="00650005"/>
    <w:rsid w:val="00651328"/>
    <w:rsid w:val="0065307F"/>
    <w:rsid w:val="00656E5A"/>
    <w:rsid w:val="00666BD9"/>
    <w:rsid w:val="006674D4"/>
    <w:rsid w:val="00667707"/>
    <w:rsid w:val="00673254"/>
    <w:rsid w:val="00676C75"/>
    <w:rsid w:val="006815C8"/>
    <w:rsid w:val="006816C3"/>
    <w:rsid w:val="006830DE"/>
    <w:rsid w:val="00686E0E"/>
    <w:rsid w:val="00686E91"/>
    <w:rsid w:val="006914D0"/>
    <w:rsid w:val="0069672E"/>
    <w:rsid w:val="00696DB1"/>
    <w:rsid w:val="00697FC4"/>
    <w:rsid w:val="006A0B1A"/>
    <w:rsid w:val="006A6803"/>
    <w:rsid w:val="006B6116"/>
    <w:rsid w:val="006B733D"/>
    <w:rsid w:val="006C12E8"/>
    <w:rsid w:val="006C243D"/>
    <w:rsid w:val="006C40B2"/>
    <w:rsid w:val="006C5C74"/>
    <w:rsid w:val="006C7504"/>
    <w:rsid w:val="006D2710"/>
    <w:rsid w:val="006D2FE8"/>
    <w:rsid w:val="006D3096"/>
    <w:rsid w:val="006D5113"/>
    <w:rsid w:val="006D5768"/>
    <w:rsid w:val="006E03E1"/>
    <w:rsid w:val="006E449F"/>
    <w:rsid w:val="006E678A"/>
    <w:rsid w:val="006E6A52"/>
    <w:rsid w:val="006E6C41"/>
    <w:rsid w:val="006E70C9"/>
    <w:rsid w:val="006F0B1C"/>
    <w:rsid w:val="006F2C7F"/>
    <w:rsid w:val="006F58D4"/>
    <w:rsid w:val="00704BEA"/>
    <w:rsid w:val="00710B4D"/>
    <w:rsid w:val="00712506"/>
    <w:rsid w:val="00713685"/>
    <w:rsid w:val="007255F4"/>
    <w:rsid w:val="00726000"/>
    <w:rsid w:val="0073071F"/>
    <w:rsid w:val="00743DAF"/>
    <w:rsid w:val="00745B35"/>
    <w:rsid w:val="007522B8"/>
    <w:rsid w:val="00752A04"/>
    <w:rsid w:val="00754663"/>
    <w:rsid w:val="00776699"/>
    <w:rsid w:val="00777CE5"/>
    <w:rsid w:val="0078146F"/>
    <w:rsid w:val="00782DF2"/>
    <w:rsid w:val="0078466F"/>
    <w:rsid w:val="0078529D"/>
    <w:rsid w:val="00796432"/>
    <w:rsid w:val="00796F84"/>
    <w:rsid w:val="0079704D"/>
    <w:rsid w:val="007A49E4"/>
    <w:rsid w:val="007A50E2"/>
    <w:rsid w:val="007A51E7"/>
    <w:rsid w:val="007A7944"/>
    <w:rsid w:val="007B0CCB"/>
    <w:rsid w:val="007B0D1F"/>
    <w:rsid w:val="007B132A"/>
    <w:rsid w:val="007C5900"/>
    <w:rsid w:val="007D4908"/>
    <w:rsid w:val="007D57AA"/>
    <w:rsid w:val="007D5F0D"/>
    <w:rsid w:val="007D701E"/>
    <w:rsid w:val="007E01CA"/>
    <w:rsid w:val="007E10F8"/>
    <w:rsid w:val="007E1B0C"/>
    <w:rsid w:val="007E2D16"/>
    <w:rsid w:val="007E6A85"/>
    <w:rsid w:val="007F568A"/>
    <w:rsid w:val="007F56BA"/>
    <w:rsid w:val="007F6058"/>
    <w:rsid w:val="00801F2A"/>
    <w:rsid w:val="0080652A"/>
    <w:rsid w:val="00807178"/>
    <w:rsid w:val="00807BAE"/>
    <w:rsid w:val="00813BC0"/>
    <w:rsid w:val="00820620"/>
    <w:rsid w:val="0082118D"/>
    <w:rsid w:val="008260C3"/>
    <w:rsid w:val="00827475"/>
    <w:rsid w:val="008331D0"/>
    <w:rsid w:val="0083430E"/>
    <w:rsid w:val="008376B5"/>
    <w:rsid w:val="00844621"/>
    <w:rsid w:val="0084710E"/>
    <w:rsid w:val="008548E9"/>
    <w:rsid w:val="00857C73"/>
    <w:rsid w:val="00860A79"/>
    <w:rsid w:val="008621CF"/>
    <w:rsid w:val="00866B44"/>
    <w:rsid w:val="00873719"/>
    <w:rsid w:val="00877DBF"/>
    <w:rsid w:val="008831C8"/>
    <w:rsid w:val="008903F1"/>
    <w:rsid w:val="00890F3C"/>
    <w:rsid w:val="0089203A"/>
    <w:rsid w:val="0089795F"/>
    <w:rsid w:val="008B313C"/>
    <w:rsid w:val="008C01A5"/>
    <w:rsid w:val="008C3F0A"/>
    <w:rsid w:val="008C606C"/>
    <w:rsid w:val="008C7805"/>
    <w:rsid w:val="008D2F62"/>
    <w:rsid w:val="008E26B2"/>
    <w:rsid w:val="008E63F7"/>
    <w:rsid w:val="008E7900"/>
    <w:rsid w:val="008F0911"/>
    <w:rsid w:val="008F511B"/>
    <w:rsid w:val="009002EB"/>
    <w:rsid w:val="00901F5E"/>
    <w:rsid w:val="00902E49"/>
    <w:rsid w:val="009035C2"/>
    <w:rsid w:val="00905721"/>
    <w:rsid w:val="009061C3"/>
    <w:rsid w:val="009101B8"/>
    <w:rsid w:val="009116FD"/>
    <w:rsid w:val="00912D95"/>
    <w:rsid w:val="00912EFD"/>
    <w:rsid w:val="0091380F"/>
    <w:rsid w:val="00920F87"/>
    <w:rsid w:val="00927E19"/>
    <w:rsid w:val="00931507"/>
    <w:rsid w:val="00931DB5"/>
    <w:rsid w:val="0093336B"/>
    <w:rsid w:val="00935026"/>
    <w:rsid w:val="00935099"/>
    <w:rsid w:val="00942CBB"/>
    <w:rsid w:val="00951035"/>
    <w:rsid w:val="00951643"/>
    <w:rsid w:val="00951E42"/>
    <w:rsid w:val="009601AE"/>
    <w:rsid w:val="00961704"/>
    <w:rsid w:val="009631E6"/>
    <w:rsid w:val="00964438"/>
    <w:rsid w:val="00966B7D"/>
    <w:rsid w:val="00973466"/>
    <w:rsid w:val="009740FC"/>
    <w:rsid w:val="00977008"/>
    <w:rsid w:val="0097700E"/>
    <w:rsid w:val="00981679"/>
    <w:rsid w:val="0098181A"/>
    <w:rsid w:val="00992622"/>
    <w:rsid w:val="009939D1"/>
    <w:rsid w:val="00994519"/>
    <w:rsid w:val="009A12D9"/>
    <w:rsid w:val="009A2723"/>
    <w:rsid w:val="009A62AF"/>
    <w:rsid w:val="009A6806"/>
    <w:rsid w:val="009A7EFF"/>
    <w:rsid w:val="009B069A"/>
    <w:rsid w:val="009B2FF2"/>
    <w:rsid w:val="009B4F1D"/>
    <w:rsid w:val="009B7CC9"/>
    <w:rsid w:val="009C548D"/>
    <w:rsid w:val="009C7ECC"/>
    <w:rsid w:val="009D1B19"/>
    <w:rsid w:val="009D67E4"/>
    <w:rsid w:val="009E1394"/>
    <w:rsid w:val="009E6854"/>
    <w:rsid w:val="009F2CEB"/>
    <w:rsid w:val="009F6194"/>
    <w:rsid w:val="009F6A3D"/>
    <w:rsid w:val="00A0389B"/>
    <w:rsid w:val="00A04BC5"/>
    <w:rsid w:val="00A06337"/>
    <w:rsid w:val="00A06631"/>
    <w:rsid w:val="00A06FA5"/>
    <w:rsid w:val="00A11D31"/>
    <w:rsid w:val="00A12D84"/>
    <w:rsid w:val="00A1382F"/>
    <w:rsid w:val="00A20995"/>
    <w:rsid w:val="00A21167"/>
    <w:rsid w:val="00A254A1"/>
    <w:rsid w:val="00A259B8"/>
    <w:rsid w:val="00A25CB7"/>
    <w:rsid w:val="00A36CE6"/>
    <w:rsid w:val="00A51814"/>
    <w:rsid w:val="00A5283D"/>
    <w:rsid w:val="00A539B1"/>
    <w:rsid w:val="00A553B1"/>
    <w:rsid w:val="00A5707D"/>
    <w:rsid w:val="00A60A41"/>
    <w:rsid w:val="00A6413C"/>
    <w:rsid w:val="00A6443A"/>
    <w:rsid w:val="00A64DE7"/>
    <w:rsid w:val="00A65765"/>
    <w:rsid w:val="00A7502F"/>
    <w:rsid w:val="00A7556C"/>
    <w:rsid w:val="00A758F1"/>
    <w:rsid w:val="00A76DFD"/>
    <w:rsid w:val="00A77487"/>
    <w:rsid w:val="00A823DA"/>
    <w:rsid w:val="00A95193"/>
    <w:rsid w:val="00A968FA"/>
    <w:rsid w:val="00AA76D6"/>
    <w:rsid w:val="00AB20BF"/>
    <w:rsid w:val="00AB2E3D"/>
    <w:rsid w:val="00AB3C90"/>
    <w:rsid w:val="00AB4E52"/>
    <w:rsid w:val="00AB6BBF"/>
    <w:rsid w:val="00AB6FA1"/>
    <w:rsid w:val="00AB7CA6"/>
    <w:rsid w:val="00AC0F60"/>
    <w:rsid w:val="00AC2092"/>
    <w:rsid w:val="00AC4AC5"/>
    <w:rsid w:val="00AC6703"/>
    <w:rsid w:val="00AC6EE6"/>
    <w:rsid w:val="00AD183B"/>
    <w:rsid w:val="00AE1460"/>
    <w:rsid w:val="00AE17FB"/>
    <w:rsid w:val="00AE1982"/>
    <w:rsid w:val="00AE2DDB"/>
    <w:rsid w:val="00AE45D9"/>
    <w:rsid w:val="00AE52B9"/>
    <w:rsid w:val="00AE6DBA"/>
    <w:rsid w:val="00AE7936"/>
    <w:rsid w:val="00AF1C95"/>
    <w:rsid w:val="00AF2540"/>
    <w:rsid w:val="00AF4345"/>
    <w:rsid w:val="00AF5D51"/>
    <w:rsid w:val="00AF70FC"/>
    <w:rsid w:val="00B00FE0"/>
    <w:rsid w:val="00B012D1"/>
    <w:rsid w:val="00B03727"/>
    <w:rsid w:val="00B03A09"/>
    <w:rsid w:val="00B03F0E"/>
    <w:rsid w:val="00B06EE4"/>
    <w:rsid w:val="00B1005F"/>
    <w:rsid w:val="00B10CB3"/>
    <w:rsid w:val="00B113F7"/>
    <w:rsid w:val="00B121CE"/>
    <w:rsid w:val="00B124D6"/>
    <w:rsid w:val="00B136DD"/>
    <w:rsid w:val="00B15B0C"/>
    <w:rsid w:val="00B17466"/>
    <w:rsid w:val="00B21A93"/>
    <w:rsid w:val="00B2545B"/>
    <w:rsid w:val="00B26E6D"/>
    <w:rsid w:val="00B30F50"/>
    <w:rsid w:val="00B315E6"/>
    <w:rsid w:val="00B31A35"/>
    <w:rsid w:val="00B31EA9"/>
    <w:rsid w:val="00B40E98"/>
    <w:rsid w:val="00B45A48"/>
    <w:rsid w:val="00B50AC7"/>
    <w:rsid w:val="00B51F71"/>
    <w:rsid w:val="00B60558"/>
    <w:rsid w:val="00B6374B"/>
    <w:rsid w:val="00B6465D"/>
    <w:rsid w:val="00B745D5"/>
    <w:rsid w:val="00B76042"/>
    <w:rsid w:val="00B7614E"/>
    <w:rsid w:val="00B76C1D"/>
    <w:rsid w:val="00B815DC"/>
    <w:rsid w:val="00B82AA8"/>
    <w:rsid w:val="00B91A28"/>
    <w:rsid w:val="00BA35CB"/>
    <w:rsid w:val="00BA53A9"/>
    <w:rsid w:val="00BB021D"/>
    <w:rsid w:val="00BB0EA7"/>
    <w:rsid w:val="00BB2E06"/>
    <w:rsid w:val="00BB5CE8"/>
    <w:rsid w:val="00BB6428"/>
    <w:rsid w:val="00BB7111"/>
    <w:rsid w:val="00BC275C"/>
    <w:rsid w:val="00BC6102"/>
    <w:rsid w:val="00BC7E01"/>
    <w:rsid w:val="00BC7EB6"/>
    <w:rsid w:val="00BD00D5"/>
    <w:rsid w:val="00BD33BB"/>
    <w:rsid w:val="00BD69D1"/>
    <w:rsid w:val="00BE1DED"/>
    <w:rsid w:val="00BF165F"/>
    <w:rsid w:val="00BF1806"/>
    <w:rsid w:val="00BF39A4"/>
    <w:rsid w:val="00BF4D2D"/>
    <w:rsid w:val="00BF6312"/>
    <w:rsid w:val="00C060D0"/>
    <w:rsid w:val="00C06487"/>
    <w:rsid w:val="00C11284"/>
    <w:rsid w:val="00C15579"/>
    <w:rsid w:val="00C20149"/>
    <w:rsid w:val="00C20C68"/>
    <w:rsid w:val="00C20E5B"/>
    <w:rsid w:val="00C20F73"/>
    <w:rsid w:val="00C2146F"/>
    <w:rsid w:val="00C250C5"/>
    <w:rsid w:val="00C26C1E"/>
    <w:rsid w:val="00C26E35"/>
    <w:rsid w:val="00C30F98"/>
    <w:rsid w:val="00C32353"/>
    <w:rsid w:val="00C345DB"/>
    <w:rsid w:val="00C35D5F"/>
    <w:rsid w:val="00C36B21"/>
    <w:rsid w:val="00C41367"/>
    <w:rsid w:val="00C42C58"/>
    <w:rsid w:val="00C43D3A"/>
    <w:rsid w:val="00C43F02"/>
    <w:rsid w:val="00C4488A"/>
    <w:rsid w:val="00C449AC"/>
    <w:rsid w:val="00C45918"/>
    <w:rsid w:val="00C47C8B"/>
    <w:rsid w:val="00C513E7"/>
    <w:rsid w:val="00C60C8B"/>
    <w:rsid w:val="00C61237"/>
    <w:rsid w:val="00C62420"/>
    <w:rsid w:val="00C626F9"/>
    <w:rsid w:val="00C6343E"/>
    <w:rsid w:val="00C65CDE"/>
    <w:rsid w:val="00C70640"/>
    <w:rsid w:val="00C74BE6"/>
    <w:rsid w:val="00C74E2A"/>
    <w:rsid w:val="00C750E5"/>
    <w:rsid w:val="00C76229"/>
    <w:rsid w:val="00C87500"/>
    <w:rsid w:val="00C9108F"/>
    <w:rsid w:val="00C917F1"/>
    <w:rsid w:val="00C9214C"/>
    <w:rsid w:val="00C946D5"/>
    <w:rsid w:val="00C95AAF"/>
    <w:rsid w:val="00CA1023"/>
    <w:rsid w:val="00CA192C"/>
    <w:rsid w:val="00CA48C4"/>
    <w:rsid w:val="00CA5FDF"/>
    <w:rsid w:val="00CB2E6F"/>
    <w:rsid w:val="00CB3044"/>
    <w:rsid w:val="00CB3824"/>
    <w:rsid w:val="00CB5A0F"/>
    <w:rsid w:val="00CB7C9A"/>
    <w:rsid w:val="00CC44D8"/>
    <w:rsid w:val="00CC7D6C"/>
    <w:rsid w:val="00CD6954"/>
    <w:rsid w:val="00CD76E2"/>
    <w:rsid w:val="00CE0C10"/>
    <w:rsid w:val="00CE5782"/>
    <w:rsid w:val="00CE7BCF"/>
    <w:rsid w:val="00CF212B"/>
    <w:rsid w:val="00CF3ED4"/>
    <w:rsid w:val="00CF5BE1"/>
    <w:rsid w:val="00D119BF"/>
    <w:rsid w:val="00D11DC3"/>
    <w:rsid w:val="00D14CB6"/>
    <w:rsid w:val="00D14E7B"/>
    <w:rsid w:val="00D16226"/>
    <w:rsid w:val="00D20F07"/>
    <w:rsid w:val="00D2139C"/>
    <w:rsid w:val="00D23F74"/>
    <w:rsid w:val="00D240DE"/>
    <w:rsid w:val="00D24AB0"/>
    <w:rsid w:val="00D26A80"/>
    <w:rsid w:val="00D31BBA"/>
    <w:rsid w:val="00D32910"/>
    <w:rsid w:val="00D42B44"/>
    <w:rsid w:val="00D435C8"/>
    <w:rsid w:val="00D44C2C"/>
    <w:rsid w:val="00D51BB8"/>
    <w:rsid w:val="00D603C3"/>
    <w:rsid w:val="00D72507"/>
    <w:rsid w:val="00D82E3A"/>
    <w:rsid w:val="00D83202"/>
    <w:rsid w:val="00D8518F"/>
    <w:rsid w:val="00D920A9"/>
    <w:rsid w:val="00D93259"/>
    <w:rsid w:val="00D939B1"/>
    <w:rsid w:val="00DA1425"/>
    <w:rsid w:val="00DA1AED"/>
    <w:rsid w:val="00DB072A"/>
    <w:rsid w:val="00DB142A"/>
    <w:rsid w:val="00DB4A37"/>
    <w:rsid w:val="00DB733B"/>
    <w:rsid w:val="00DC0434"/>
    <w:rsid w:val="00DC2457"/>
    <w:rsid w:val="00DC375A"/>
    <w:rsid w:val="00DC650E"/>
    <w:rsid w:val="00DC701A"/>
    <w:rsid w:val="00DD0D8F"/>
    <w:rsid w:val="00DD1770"/>
    <w:rsid w:val="00DD3F59"/>
    <w:rsid w:val="00DD534A"/>
    <w:rsid w:val="00DE1533"/>
    <w:rsid w:val="00DE656F"/>
    <w:rsid w:val="00DF085B"/>
    <w:rsid w:val="00DF3D14"/>
    <w:rsid w:val="00E044FE"/>
    <w:rsid w:val="00E04CE7"/>
    <w:rsid w:val="00E051A1"/>
    <w:rsid w:val="00E05E49"/>
    <w:rsid w:val="00E10646"/>
    <w:rsid w:val="00E11BD7"/>
    <w:rsid w:val="00E17B33"/>
    <w:rsid w:val="00E2072C"/>
    <w:rsid w:val="00E211D4"/>
    <w:rsid w:val="00E2342A"/>
    <w:rsid w:val="00E41751"/>
    <w:rsid w:val="00E42F52"/>
    <w:rsid w:val="00E4349B"/>
    <w:rsid w:val="00E47463"/>
    <w:rsid w:val="00E56BC6"/>
    <w:rsid w:val="00E60FE4"/>
    <w:rsid w:val="00E64571"/>
    <w:rsid w:val="00E656BA"/>
    <w:rsid w:val="00E76821"/>
    <w:rsid w:val="00E81AD2"/>
    <w:rsid w:val="00E82888"/>
    <w:rsid w:val="00E83BB9"/>
    <w:rsid w:val="00E87BA2"/>
    <w:rsid w:val="00E95839"/>
    <w:rsid w:val="00E95877"/>
    <w:rsid w:val="00EB10D1"/>
    <w:rsid w:val="00EB3623"/>
    <w:rsid w:val="00EB557F"/>
    <w:rsid w:val="00EB787E"/>
    <w:rsid w:val="00EC027E"/>
    <w:rsid w:val="00ED7657"/>
    <w:rsid w:val="00ED7A69"/>
    <w:rsid w:val="00EE1E74"/>
    <w:rsid w:val="00EE3ABB"/>
    <w:rsid w:val="00EE4F36"/>
    <w:rsid w:val="00EE64C7"/>
    <w:rsid w:val="00EE6A84"/>
    <w:rsid w:val="00EF270C"/>
    <w:rsid w:val="00EF2A5B"/>
    <w:rsid w:val="00F0192C"/>
    <w:rsid w:val="00F0300A"/>
    <w:rsid w:val="00F072F6"/>
    <w:rsid w:val="00F07981"/>
    <w:rsid w:val="00F11741"/>
    <w:rsid w:val="00F12332"/>
    <w:rsid w:val="00F1245D"/>
    <w:rsid w:val="00F13790"/>
    <w:rsid w:val="00F16674"/>
    <w:rsid w:val="00F25B05"/>
    <w:rsid w:val="00F35981"/>
    <w:rsid w:val="00F36577"/>
    <w:rsid w:val="00F36AF5"/>
    <w:rsid w:val="00F43825"/>
    <w:rsid w:val="00F502EC"/>
    <w:rsid w:val="00F523B4"/>
    <w:rsid w:val="00F5446A"/>
    <w:rsid w:val="00F55045"/>
    <w:rsid w:val="00F567B0"/>
    <w:rsid w:val="00F600FA"/>
    <w:rsid w:val="00F62BD1"/>
    <w:rsid w:val="00F64856"/>
    <w:rsid w:val="00F65CB7"/>
    <w:rsid w:val="00F66F1E"/>
    <w:rsid w:val="00F66FB8"/>
    <w:rsid w:val="00F71175"/>
    <w:rsid w:val="00F76E74"/>
    <w:rsid w:val="00F81C5F"/>
    <w:rsid w:val="00F865CD"/>
    <w:rsid w:val="00F93E7E"/>
    <w:rsid w:val="00F94DD0"/>
    <w:rsid w:val="00F95F93"/>
    <w:rsid w:val="00F96310"/>
    <w:rsid w:val="00FA0691"/>
    <w:rsid w:val="00FA0A9B"/>
    <w:rsid w:val="00FA5CA7"/>
    <w:rsid w:val="00FB0F0B"/>
    <w:rsid w:val="00FB5077"/>
    <w:rsid w:val="00FB5201"/>
    <w:rsid w:val="00FB53B6"/>
    <w:rsid w:val="00FB6E8C"/>
    <w:rsid w:val="00FC0C8C"/>
    <w:rsid w:val="00FC3388"/>
    <w:rsid w:val="00FF4311"/>
    <w:rsid w:val="00FF54F6"/>
    <w:rsid w:val="00FF765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hsdate"/>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0" w:defQFormat="0" w:count="267">
    <w:lsdException w:name="Normal" w:locked="1" w:semiHidden="0" w:uiPriority="0" w:qFormat="1"/>
    <w:lsdException w:name="heading 1" w:locked="1" w:semiHidden="0" w:uiPriority="0" w:qFormat="1"/>
    <w:lsdException w:name="heading 2" w:locked="1" w:semiHidden="0" w:uiPriority="0" w:qFormat="1"/>
    <w:lsdException w:name="heading 3" w:locked="1" w:semiHidden="0" w:uiPriority="0" w:qFormat="1"/>
    <w:lsdException w:name="heading 4" w:locked="1" w:semiHidden="0" w:uiPriority="0" w:qFormat="1"/>
    <w:lsdException w:name="heading 5" w:locked="1" w:semiHidden="0" w:uiPriority="0" w:qFormat="1"/>
    <w:lsdException w:name="heading 6" w:locked="1" w:semiHidden="0" w:uiPriority="0" w:qFormat="1"/>
    <w:lsdException w:name="heading 7" w:locked="1" w:semiHidden="0" w:uiPriority="0" w:qFormat="1"/>
    <w:lsdException w:name="heading 8" w:locked="1" w:semiHidden="0" w:uiPriority="0" w:qFormat="1"/>
    <w:lsdException w:name="heading 9" w:locked="1" w:semiHidden="0" w:uiPriority="0"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locked="1" w:semiHidden="0" w:uiPriority="0"/>
    <w:lsdException w:name="toc 2" w:locked="1" w:semiHidden="0" w:uiPriority="0"/>
    <w:lsdException w:name="toc 3" w:locked="1" w:semiHidden="0" w:uiPriority="0"/>
    <w:lsdException w:name="toc 4" w:locked="1" w:semiHidden="0" w:uiPriority="0"/>
    <w:lsdException w:name="toc 5" w:locked="1" w:semiHidden="0" w:uiPriority="0"/>
    <w:lsdException w:name="toc 6" w:locked="1" w:semiHidden="0" w:uiPriority="0"/>
    <w:lsdException w:name="toc 7" w:locked="1" w:semiHidden="0" w:uiPriority="0"/>
    <w:lsdException w:name="toc 8" w:locked="1" w:semiHidden="0" w:uiPriority="0"/>
    <w:lsdException w:name="toc 9" w:locked="1" w:semiHidden="0" w:uiPriority="0"/>
    <w:lsdException w:name="Normal Indent" w:unhideWhenUsed="1"/>
    <w:lsdException w:name="footnote text" w:unhideWhenUsed="1"/>
    <w:lsdException w:name="annotation text" w:uiPriority="0" w:unhideWhenUsed="1"/>
    <w:lsdException w:name="header" w:unhideWhenUsed="1"/>
    <w:lsdException w:name="footer" w:unhideWhenUsed="1"/>
    <w:lsdException w:name="index heading" w:unhideWhenUsed="1"/>
    <w:lsdException w:name="caption" w:locked="1" w:uiPriority="0"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locked="1" w:semiHidden="0" w:uiPriority="0" w:qFormat="1"/>
    <w:lsdException w:name="Closing" w:unhideWhenUsed="1"/>
    <w:lsdException w:name="Signature" w:unhideWhenUsed="1"/>
    <w:lsdException w:name="Default Paragraph Font" w:locked="1" w:semiHidden="0" w:uiPriority="0"/>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locked="1" w:semiHidden="0" w:uiPriority="0"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unhideWhenUsed="1"/>
    <w:lsdException w:name="Block Text" w:unhideWhenUsed="1"/>
    <w:lsdException w:name="Hyperlink" w:unhideWhenUsed="1"/>
    <w:lsdException w:name="FollowedHyperlink" w:unhideWhenUsed="1"/>
    <w:lsdException w:name="Strong" w:locked="1" w:semiHidden="0" w:uiPriority="0" w:qFormat="1"/>
    <w:lsdException w:name="Emphasis" w:locked="1" w:semiHidden="0" w:uiPriority="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locked="1" w:semiHidden="0" w:uiPriority="0"/>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a2">
    <w:name w:val="Normal"/>
    <w:qFormat/>
    <w:rsid w:val="004228DB"/>
    <w:pPr>
      <w:widowControl w:val="0"/>
      <w:numPr>
        <w:numId w:val="8"/>
      </w:numPr>
      <w:tabs>
        <w:tab w:val="clear" w:pos="920"/>
        <w:tab w:val="num" w:pos="360"/>
      </w:tabs>
      <w:ind w:left="0" w:firstLine="0"/>
      <w:jc w:val="both"/>
    </w:pPr>
    <w:rPr>
      <w:kern w:val="2"/>
      <w:sz w:val="21"/>
      <w:szCs w:val="24"/>
    </w:rPr>
  </w:style>
  <w:style w:type="paragraph" w:styleId="1">
    <w:name w:val="heading 1"/>
    <w:basedOn w:val="a2"/>
    <w:next w:val="a2"/>
    <w:link w:val="1Char"/>
    <w:uiPriority w:val="99"/>
    <w:qFormat/>
    <w:rsid w:val="004228DB"/>
    <w:pPr>
      <w:keepNext/>
      <w:keepLines/>
      <w:spacing w:before="340" w:after="330" w:line="578" w:lineRule="auto"/>
      <w:outlineLvl w:val="0"/>
    </w:pPr>
    <w:rPr>
      <w:b/>
      <w:bCs/>
      <w:kern w:val="44"/>
      <w:sz w:val="44"/>
      <w:szCs w:val="44"/>
    </w:rPr>
  </w:style>
  <w:style w:type="paragraph" w:styleId="2">
    <w:name w:val="heading 2"/>
    <w:basedOn w:val="a2"/>
    <w:next w:val="a2"/>
    <w:link w:val="2Char"/>
    <w:uiPriority w:val="99"/>
    <w:qFormat/>
    <w:rsid w:val="004228DB"/>
    <w:pPr>
      <w:keepNext/>
      <w:keepLines/>
      <w:spacing w:before="260" w:after="260" w:line="416" w:lineRule="auto"/>
      <w:outlineLvl w:val="1"/>
    </w:pPr>
    <w:rPr>
      <w:rFonts w:ascii="Arial" w:eastAsia="黑体" w:hAnsi="Arial"/>
      <w:b/>
      <w:bCs/>
      <w:sz w:val="32"/>
      <w:szCs w:val="32"/>
    </w:rPr>
  </w:style>
  <w:style w:type="paragraph" w:styleId="3">
    <w:name w:val="heading 3"/>
    <w:basedOn w:val="a2"/>
    <w:next w:val="a2"/>
    <w:link w:val="3Char"/>
    <w:uiPriority w:val="99"/>
    <w:qFormat/>
    <w:rsid w:val="004228DB"/>
    <w:pPr>
      <w:keepNext/>
      <w:keepLines/>
      <w:spacing w:before="260" w:after="260" w:line="416" w:lineRule="auto"/>
      <w:outlineLvl w:val="2"/>
    </w:pPr>
    <w:rPr>
      <w:b/>
      <w:bCs/>
      <w:sz w:val="32"/>
      <w:szCs w:val="32"/>
    </w:rPr>
  </w:style>
  <w:style w:type="paragraph" w:styleId="4">
    <w:name w:val="heading 4"/>
    <w:basedOn w:val="a2"/>
    <w:next w:val="a2"/>
    <w:link w:val="4Char"/>
    <w:uiPriority w:val="99"/>
    <w:qFormat/>
    <w:rsid w:val="004228DB"/>
    <w:pPr>
      <w:keepNext/>
      <w:keepLines/>
      <w:spacing w:before="280" w:after="290" w:line="376" w:lineRule="auto"/>
      <w:outlineLvl w:val="3"/>
    </w:pPr>
    <w:rPr>
      <w:rFonts w:ascii="Arial" w:eastAsia="黑体" w:hAnsi="Arial"/>
      <w:b/>
      <w:bCs/>
      <w:sz w:val="28"/>
      <w:szCs w:val="28"/>
    </w:rPr>
  </w:style>
  <w:style w:type="paragraph" w:styleId="5">
    <w:name w:val="heading 5"/>
    <w:basedOn w:val="a2"/>
    <w:next w:val="a2"/>
    <w:link w:val="5Char"/>
    <w:uiPriority w:val="99"/>
    <w:qFormat/>
    <w:rsid w:val="004228DB"/>
    <w:pPr>
      <w:keepNext/>
      <w:keepLines/>
      <w:spacing w:before="280" w:after="290" w:line="376" w:lineRule="auto"/>
      <w:outlineLvl w:val="4"/>
    </w:pPr>
    <w:rPr>
      <w:b/>
      <w:bCs/>
      <w:sz w:val="28"/>
      <w:szCs w:val="28"/>
    </w:rPr>
  </w:style>
  <w:style w:type="paragraph" w:styleId="6">
    <w:name w:val="heading 6"/>
    <w:basedOn w:val="a2"/>
    <w:next w:val="a2"/>
    <w:link w:val="6Char"/>
    <w:uiPriority w:val="99"/>
    <w:qFormat/>
    <w:rsid w:val="004228DB"/>
    <w:pPr>
      <w:keepNext/>
      <w:keepLines/>
      <w:spacing w:before="240" w:after="64" w:line="320" w:lineRule="auto"/>
      <w:outlineLvl w:val="5"/>
    </w:pPr>
    <w:rPr>
      <w:rFonts w:ascii="Arial" w:eastAsia="黑体" w:hAnsi="Arial"/>
      <w:b/>
      <w:bCs/>
      <w:sz w:val="24"/>
    </w:rPr>
  </w:style>
  <w:style w:type="paragraph" w:styleId="7">
    <w:name w:val="heading 7"/>
    <w:basedOn w:val="a2"/>
    <w:next w:val="a2"/>
    <w:link w:val="7Char"/>
    <w:uiPriority w:val="99"/>
    <w:qFormat/>
    <w:rsid w:val="004228DB"/>
    <w:pPr>
      <w:keepNext/>
      <w:keepLines/>
      <w:spacing w:before="240" w:after="64" w:line="320" w:lineRule="auto"/>
      <w:outlineLvl w:val="6"/>
    </w:pPr>
    <w:rPr>
      <w:b/>
      <w:bCs/>
      <w:sz w:val="24"/>
    </w:rPr>
  </w:style>
  <w:style w:type="paragraph" w:styleId="8">
    <w:name w:val="heading 8"/>
    <w:basedOn w:val="a2"/>
    <w:next w:val="a2"/>
    <w:link w:val="8Char"/>
    <w:uiPriority w:val="99"/>
    <w:qFormat/>
    <w:rsid w:val="004228DB"/>
    <w:pPr>
      <w:keepNext/>
      <w:keepLines/>
      <w:spacing w:before="240" w:after="64" w:line="320" w:lineRule="auto"/>
      <w:outlineLvl w:val="7"/>
    </w:pPr>
    <w:rPr>
      <w:rFonts w:ascii="Arial" w:eastAsia="黑体" w:hAnsi="Arial"/>
      <w:sz w:val="24"/>
    </w:rPr>
  </w:style>
  <w:style w:type="paragraph" w:styleId="9">
    <w:name w:val="heading 9"/>
    <w:basedOn w:val="a2"/>
    <w:next w:val="a2"/>
    <w:link w:val="9Char"/>
    <w:uiPriority w:val="99"/>
    <w:qFormat/>
    <w:rsid w:val="004228DB"/>
    <w:pPr>
      <w:keepNext/>
      <w:keepLines/>
      <w:spacing w:before="240" w:after="64" w:line="320" w:lineRule="auto"/>
      <w:outlineLvl w:val="8"/>
    </w:pPr>
    <w:rPr>
      <w:rFonts w:ascii="Arial" w:eastAsia="黑体" w:hAnsi="Arial"/>
      <w:szCs w:val="21"/>
    </w:rPr>
  </w:style>
  <w:style w:type="character" w:default="1" w:styleId="af0">
    <w:name w:val="Default Paragraph Font"/>
    <w:uiPriority w:val="1"/>
    <w:semiHidden/>
    <w:unhideWhenUsed/>
  </w:style>
  <w:style w:type="table" w:default="1" w:styleId="af1">
    <w:name w:val="Normal Table"/>
    <w:uiPriority w:val="99"/>
    <w:semiHidden/>
    <w:unhideWhenUsed/>
    <w:qFormat/>
    <w:tblPr>
      <w:tblInd w:w="0" w:type="dxa"/>
      <w:tblCellMar>
        <w:top w:w="0" w:type="dxa"/>
        <w:left w:w="108" w:type="dxa"/>
        <w:bottom w:w="0" w:type="dxa"/>
        <w:right w:w="108" w:type="dxa"/>
      </w:tblCellMar>
    </w:tblPr>
  </w:style>
  <w:style w:type="numbering" w:default="1" w:styleId="af2">
    <w:name w:val="No List"/>
    <w:uiPriority w:val="99"/>
    <w:semiHidden/>
    <w:unhideWhenUsed/>
  </w:style>
  <w:style w:type="character" w:customStyle="1" w:styleId="1Char">
    <w:name w:val="标题 1 Char"/>
    <w:link w:val="1"/>
    <w:uiPriority w:val="99"/>
    <w:locked/>
    <w:rsid w:val="005A410A"/>
    <w:rPr>
      <w:rFonts w:cs="Times New Roman"/>
      <w:b/>
      <w:bCs/>
      <w:kern w:val="44"/>
      <w:sz w:val="44"/>
      <w:szCs w:val="44"/>
    </w:rPr>
  </w:style>
  <w:style w:type="character" w:customStyle="1" w:styleId="2Char">
    <w:name w:val="标题 2 Char"/>
    <w:link w:val="2"/>
    <w:uiPriority w:val="99"/>
    <w:semiHidden/>
    <w:locked/>
    <w:rsid w:val="005A410A"/>
    <w:rPr>
      <w:rFonts w:ascii="Cambria" w:eastAsia="宋体" w:hAnsi="Cambria" w:cs="Times New Roman"/>
      <w:b/>
      <w:bCs/>
      <w:sz w:val="32"/>
      <w:szCs w:val="32"/>
    </w:rPr>
  </w:style>
  <w:style w:type="character" w:customStyle="1" w:styleId="3Char">
    <w:name w:val="标题 3 Char"/>
    <w:link w:val="3"/>
    <w:uiPriority w:val="99"/>
    <w:semiHidden/>
    <w:locked/>
    <w:rsid w:val="005A410A"/>
    <w:rPr>
      <w:rFonts w:cs="Times New Roman"/>
      <w:b/>
      <w:bCs/>
      <w:sz w:val="32"/>
      <w:szCs w:val="32"/>
    </w:rPr>
  </w:style>
  <w:style w:type="character" w:customStyle="1" w:styleId="4Char">
    <w:name w:val="标题 4 Char"/>
    <w:link w:val="4"/>
    <w:uiPriority w:val="99"/>
    <w:semiHidden/>
    <w:locked/>
    <w:rsid w:val="005A410A"/>
    <w:rPr>
      <w:rFonts w:ascii="Cambria" w:eastAsia="宋体" w:hAnsi="Cambria" w:cs="Times New Roman"/>
      <w:b/>
      <w:bCs/>
      <w:sz w:val="28"/>
      <w:szCs w:val="28"/>
    </w:rPr>
  </w:style>
  <w:style w:type="character" w:customStyle="1" w:styleId="5Char">
    <w:name w:val="标题 5 Char"/>
    <w:link w:val="5"/>
    <w:uiPriority w:val="99"/>
    <w:semiHidden/>
    <w:locked/>
    <w:rsid w:val="005A410A"/>
    <w:rPr>
      <w:rFonts w:cs="Times New Roman"/>
      <w:b/>
      <w:bCs/>
      <w:sz w:val="28"/>
      <w:szCs w:val="28"/>
    </w:rPr>
  </w:style>
  <w:style w:type="character" w:customStyle="1" w:styleId="6Char">
    <w:name w:val="标题 6 Char"/>
    <w:link w:val="6"/>
    <w:uiPriority w:val="99"/>
    <w:semiHidden/>
    <w:locked/>
    <w:rsid w:val="005A410A"/>
    <w:rPr>
      <w:rFonts w:ascii="Cambria" w:eastAsia="宋体" w:hAnsi="Cambria" w:cs="Times New Roman"/>
      <w:b/>
      <w:bCs/>
      <w:sz w:val="24"/>
      <w:szCs w:val="24"/>
    </w:rPr>
  </w:style>
  <w:style w:type="character" w:customStyle="1" w:styleId="7Char">
    <w:name w:val="标题 7 Char"/>
    <w:link w:val="7"/>
    <w:uiPriority w:val="99"/>
    <w:semiHidden/>
    <w:locked/>
    <w:rsid w:val="005A410A"/>
    <w:rPr>
      <w:rFonts w:cs="Times New Roman"/>
      <w:b/>
      <w:bCs/>
      <w:sz w:val="24"/>
      <w:szCs w:val="24"/>
    </w:rPr>
  </w:style>
  <w:style w:type="character" w:customStyle="1" w:styleId="8Char">
    <w:name w:val="标题 8 Char"/>
    <w:link w:val="8"/>
    <w:uiPriority w:val="99"/>
    <w:semiHidden/>
    <w:locked/>
    <w:rsid w:val="005A410A"/>
    <w:rPr>
      <w:rFonts w:ascii="Cambria" w:eastAsia="宋体" w:hAnsi="Cambria" w:cs="Times New Roman"/>
      <w:sz w:val="24"/>
      <w:szCs w:val="24"/>
    </w:rPr>
  </w:style>
  <w:style w:type="character" w:customStyle="1" w:styleId="9Char">
    <w:name w:val="标题 9 Char"/>
    <w:link w:val="9"/>
    <w:uiPriority w:val="99"/>
    <w:semiHidden/>
    <w:locked/>
    <w:rsid w:val="005A410A"/>
    <w:rPr>
      <w:rFonts w:ascii="Cambria" w:eastAsia="宋体" w:hAnsi="Cambria" w:cs="Times New Roman"/>
      <w:sz w:val="21"/>
      <w:szCs w:val="21"/>
    </w:rPr>
  </w:style>
  <w:style w:type="character" w:styleId="HTML">
    <w:name w:val="HTML Code"/>
    <w:uiPriority w:val="99"/>
    <w:rsid w:val="004228DB"/>
    <w:rPr>
      <w:rFonts w:ascii="Courier New" w:hAnsi="Courier New" w:cs="Times New Roman"/>
      <w:sz w:val="20"/>
      <w:szCs w:val="20"/>
    </w:rPr>
  </w:style>
  <w:style w:type="character" w:styleId="HTML0">
    <w:name w:val="HTML Variable"/>
    <w:uiPriority w:val="99"/>
    <w:rsid w:val="004228DB"/>
    <w:rPr>
      <w:rFonts w:cs="Times New Roman"/>
      <w:i/>
      <w:iCs/>
    </w:rPr>
  </w:style>
  <w:style w:type="character" w:styleId="HTML1">
    <w:name w:val="HTML Typewriter"/>
    <w:uiPriority w:val="99"/>
    <w:rsid w:val="004228DB"/>
    <w:rPr>
      <w:rFonts w:ascii="Courier New" w:hAnsi="Courier New" w:cs="Times New Roman"/>
      <w:sz w:val="20"/>
      <w:szCs w:val="20"/>
    </w:rPr>
  </w:style>
  <w:style w:type="paragraph" w:styleId="HTML2">
    <w:name w:val="HTML Address"/>
    <w:basedOn w:val="a2"/>
    <w:link w:val="HTMLChar"/>
    <w:uiPriority w:val="99"/>
    <w:rsid w:val="004228DB"/>
    <w:rPr>
      <w:i/>
      <w:iCs/>
    </w:rPr>
  </w:style>
  <w:style w:type="character" w:customStyle="1" w:styleId="HTMLChar">
    <w:name w:val="HTML 地址 Char"/>
    <w:link w:val="HTML2"/>
    <w:uiPriority w:val="99"/>
    <w:semiHidden/>
    <w:locked/>
    <w:rsid w:val="005A410A"/>
    <w:rPr>
      <w:rFonts w:cs="Times New Roman"/>
      <w:i/>
      <w:iCs/>
      <w:sz w:val="24"/>
      <w:szCs w:val="24"/>
    </w:rPr>
  </w:style>
  <w:style w:type="character" w:styleId="HTML3">
    <w:name w:val="HTML Definition"/>
    <w:uiPriority w:val="99"/>
    <w:rsid w:val="004228DB"/>
    <w:rPr>
      <w:rFonts w:cs="Times New Roman"/>
      <w:i/>
      <w:iCs/>
    </w:rPr>
  </w:style>
  <w:style w:type="character" w:styleId="HTML4">
    <w:name w:val="HTML Keyboard"/>
    <w:uiPriority w:val="99"/>
    <w:rsid w:val="004228DB"/>
    <w:rPr>
      <w:rFonts w:ascii="Courier New" w:hAnsi="Courier New" w:cs="Times New Roman"/>
      <w:sz w:val="20"/>
      <w:szCs w:val="20"/>
    </w:rPr>
  </w:style>
  <w:style w:type="character" w:styleId="HTML5">
    <w:name w:val="HTML Acronym"/>
    <w:uiPriority w:val="99"/>
    <w:rsid w:val="004228DB"/>
    <w:rPr>
      <w:rFonts w:cs="Times New Roman"/>
    </w:rPr>
  </w:style>
  <w:style w:type="character" w:styleId="HTML6">
    <w:name w:val="HTML Sample"/>
    <w:uiPriority w:val="99"/>
    <w:rsid w:val="004228DB"/>
    <w:rPr>
      <w:rFonts w:ascii="Courier New" w:hAnsi="Courier New" w:cs="Times New Roman"/>
    </w:rPr>
  </w:style>
  <w:style w:type="paragraph" w:styleId="HTML7">
    <w:name w:val="HTML Preformatted"/>
    <w:basedOn w:val="a2"/>
    <w:link w:val="HTMLChar0"/>
    <w:uiPriority w:val="99"/>
    <w:rsid w:val="004228DB"/>
    <w:rPr>
      <w:rFonts w:ascii="Courier New" w:hAnsi="Courier New" w:cs="Courier New"/>
      <w:sz w:val="20"/>
      <w:szCs w:val="20"/>
    </w:rPr>
  </w:style>
  <w:style w:type="character" w:customStyle="1" w:styleId="HTMLChar0">
    <w:name w:val="HTML 预设格式 Char"/>
    <w:link w:val="HTML7"/>
    <w:uiPriority w:val="99"/>
    <w:semiHidden/>
    <w:locked/>
    <w:rsid w:val="005A410A"/>
    <w:rPr>
      <w:rFonts w:ascii="Courier New" w:hAnsi="Courier New" w:cs="Courier New"/>
      <w:sz w:val="20"/>
      <w:szCs w:val="20"/>
    </w:rPr>
  </w:style>
  <w:style w:type="character" w:styleId="HTML8">
    <w:name w:val="HTML Cite"/>
    <w:uiPriority w:val="99"/>
    <w:rsid w:val="004228DB"/>
    <w:rPr>
      <w:rFonts w:cs="Times New Roman"/>
      <w:i/>
      <w:iCs/>
    </w:rPr>
  </w:style>
  <w:style w:type="paragraph" w:styleId="af3">
    <w:name w:val="Title"/>
    <w:basedOn w:val="a2"/>
    <w:link w:val="Char"/>
    <w:uiPriority w:val="99"/>
    <w:qFormat/>
    <w:rsid w:val="004228DB"/>
    <w:pPr>
      <w:spacing w:before="240" w:after="60"/>
      <w:jc w:val="center"/>
      <w:outlineLvl w:val="0"/>
    </w:pPr>
    <w:rPr>
      <w:rFonts w:ascii="Arial" w:hAnsi="Arial" w:cs="Arial"/>
      <w:b/>
      <w:bCs/>
      <w:sz w:val="32"/>
      <w:szCs w:val="32"/>
    </w:rPr>
  </w:style>
  <w:style w:type="character" w:customStyle="1" w:styleId="Char">
    <w:name w:val="标题 Char"/>
    <w:link w:val="af3"/>
    <w:uiPriority w:val="99"/>
    <w:locked/>
    <w:rsid w:val="005A410A"/>
    <w:rPr>
      <w:rFonts w:ascii="Cambria" w:hAnsi="Cambria" w:cs="Times New Roman"/>
      <w:b/>
      <w:bCs/>
      <w:sz w:val="32"/>
      <w:szCs w:val="32"/>
    </w:rPr>
  </w:style>
  <w:style w:type="paragraph" w:customStyle="1" w:styleId="af4">
    <w:name w:val="标准标志"/>
    <w:next w:val="a2"/>
    <w:uiPriority w:val="99"/>
    <w:rsid w:val="004228DB"/>
    <w:pPr>
      <w:framePr w:w="2268" w:h="1392" w:hRule="exact" w:wrap="around" w:hAnchor="margin" w:x="6748" w:y="171" w:anchorLock="1"/>
      <w:shd w:val="solid" w:color="FFFFFF" w:fill="FFFFFF"/>
      <w:spacing w:line="240" w:lineRule="atLeast"/>
      <w:jc w:val="right"/>
    </w:pPr>
    <w:rPr>
      <w:b/>
      <w:w w:val="130"/>
      <w:sz w:val="96"/>
    </w:rPr>
  </w:style>
  <w:style w:type="paragraph" w:customStyle="1" w:styleId="af5">
    <w:name w:val="标准称谓"/>
    <w:next w:val="a2"/>
    <w:uiPriority w:val="99"/>
    <w:rsid w:val="004228DB"/>
    <w:pPr>
      <w:framePr w:w="9638" w:h="754" w:hRule="exact" w:hSpace="180" w:vSpace="180" w:wrap="around" w:vAnchor="page" w:hAnchor="margin" w:xAlign="center" w:y="2128" w:anchorLock="1"/>
      <w:widowControl w:val="0"/>
      <w:kinsoku w:val="0"/>
      <w:overflowPunct w:val="0"/>
      <w:autoSpaceDE w:val="0"/>
      <w:autoSpaceDN w:val="0"/>
      <w:spacing w:line="240" w:lineRule="atLeast"/>
      <w:jc w:val="distribute"/>
    </w:pPr>
    <w:rPr>
      <w:rFonts w:ascii="宋体"/>
      <w:b/>
      <w:bCs/>
      <w:spacing w:val="20"/>
      <w:w w:val="148"/>
      <w:sz w:val="52"/>
    </w:rPr>
  </w:style>
  <w:style w:type="paragraph" w:customStyle="1" w:styleId="af6">
    <w:name w:val="标准书脚_偶数页"/>
    <w:uiPriority w:val="99"/>
    <w:rsid w:val="004228DB"/>
    <w:pPr>
      <w:spacing w:before="120"/>
    </w:pPr>
    <w:rPr>
      <w:sz w:val="18"/>
    </w:rPr>
  </w:style>
  <w:style w:type="paragraph" w:customStyle="1" w:styleId="af7">
    <w:name w:val="标准书脚_奇数页"/>
    <w:uiPriority w:val="99"/>
    <w:rsid w:val="004228DB"/>
    <w:pPr>
      <w:spacing w:before="120"/>
      <w:jc w:val="right"/>
    </w:pPr>
    <w:rPr>
      <w:sz w:val="18"/>
    </w:rPr>
  </w:style>
  <w:style w:type="paragraph" w:customStyle="1" w:styleId="af8">
    <w:name w:val="标准书眉_奇数页"/>
    <w:next w:val="a2"/>
    <w:uiPriority w:val="99"/>
    <w:rsid w:val="004228DB"/>
    <w:pPr>
      <w:tabs>
        <w:tab w:val="center" w:pos="4154"/>
        <w:tab w:val="right" w:pos="8306"/>
      </w:tabs>
      <w:spacing w:after="120"/>
      <w:jc w:val="right"/>
    </w:pPr>
    <w:rPr>
      <w:noProof/>
      <w:sz w:val="21"/>
    </w:rPr>
  </w:style>
  <w:style w:type="paragraph" w:customStyle="1" w:styleId="af9">
    <w:name w:val="标准书眉_偶数页"/>
    <w:basedOn w:val="af8"/>
    <w:next w:val="a2"/>
    <w:uiPriority w:val="99"/>
    <w:rsid w:val="004228DB"/>
    <w:pPr>
      <w:jc w:val="left"/>
    </w:pPr>
  </w:style>
  <w:style w:type="paragraph" w:customStyle="1" w:styleId="afa">
    <w:name w:val="标准书眉一"/>
    <w:uiPriority w:val="99"/>
    <w:rsid w:val="004228DB"/>
    <w:pPr>
      <w:jc w:val="both"/>
    </w:pPr>
  </w:style>
  <w:style w:type="paragraph" w:customStyle="1" w:styleId="a9">
    <w:name w:val="前言、引言标题"/>
    <w:next w:val="a2"/>
    <w:uiPriority w:val="99"/>
    <w:rsid w:val="004228DB"/>
    <w:pPr>
      <w:numPr>
        <w:numId w:val="4"/>
      </w:numPr>
      <w:shd w:val="clear" w:color="FFFFFF" w:fill="FFFFFF"/>
      <w:tabs>
        <w:tab w:val="num" w:pos="360"/>
      </w:tabs>
      <w:spacing w:before="640" w:after="560"/>
      <w:jc w:val="center"/>
      <w:outlineLvl w:val="0"/>
    </w:pPr>
    <w:rPr>
      <w:rFonts w:ascii="黑体" w:eastAsia="黑体"/>
      <w:sz w:val="32"/>
    </w:rPr>
  </w:style>
  <w:style w:type="paragraph" w:customStyle="1" w:styleId="afb">
    <w:name w:val="参考文献、索引标题"/>
    <w:basedOn w:val="a9"/>
    <w:next w:val="a2"/>
    <w:uiPriority w:val="99"/>
    <w:rsid w:val="004228DB"/>
    <w:pPr>
      <w:numPr>
        <w:numId w:val="0"/>
      </w:numPr>
      <w:spacing w:after="200"/>
    </w:pPr>
    <w:rPr>
      <w:sz w:val="21"/>
    </w:rPr>
  </w:style>
  <w:style w:type="character" w:styleId="afc">
    <w:name w:val="Hyperlink"/>
    <w:uiPriority w:val="99"/>
    <w:rsid w:val="004228DB"/>
    <w:rPr>
      <w:rFonts w:ascii="Times New Roman" w:eastAsia="宋体" w:hAnsi="Times New Roman" w:cs="Times New Roman"/>
      <w:color w:val="auto"/>
      <w:spacing w:val="0"/>
      <w:w w:val="100"/>
      <w:position w:val="0"/>
      <w:sz w:val="21"/>
      <w:u w:val="none"/>
      <w:vertAlign w:val="baseline"/>
    </w:rPr>
  </w:style>
  <w:style w:type="paragraph" w:customStyle="1" w:styleId="afd">
    <w:name w:val="段"/>
    <w:link w:val="Char0"/>
    <w:rsid w:val="004228DB"/>
    <w:pPr>
      <w:autoSpaceDE w:val="0"/>
      <w:autoSpaceDN w:val="0"/>
      <w:ind w:firstLineChars="200" w:firstLine="200"/>
      <w:jc w:val="both"/>
    </w:pPr>
    <w:rPr>
      <w:rFonts w:ascii="宋体"/>
      <w:noProof/>
      <w:sz w:val="21"/>
    </w:rPr>
  </w:style>
  <w:style w:type="paragraph" w:customStyle="1" w:styleId="aa">
    <w:name w:val="章标题"/>
    <w:next w:val="afd"/>
    <w:uiPriority w:val="99"/>
    <w:rsid w:val="004228DB"/>
    <w:pPr>
      <w:numPr>
        <w:ilvl w:val="1"/>
        <w:numId w:val="4"/>
      </w:numPr>
      <w:tabs>
        <w:tab w:val="num" w:pos="360"/>
      </w:tabs>
      <w:spacing w:beforeLines="50" w:afterLines="50"/>
      <w:jc w:val="both"/>
      <w:outlineLvl w:val="1"/>
    </w:pPr>
    <w:rPr>
      <w:rFonts w:ascii="黑体" w:eastAsia="黑体"/>
      <w:sz w:val="21"/>
    </w:rPr>
  </w:style>
  <w:style w:type="paragraph" w:customStyle="1" w:styleId="ab">
    <w:name w:val="一级条标题"/>
    <w:next w:val="afd"/>
    <w:link w:val="Char1"/>
    <w:uiPriority w:val="99"/>
    <w:rsid w:val="004228DB"/>
    <w:pPr>
      <w:numPr>
        <w:ilvl w:val="2"/>
        <w:numId w:val="4"/>
      </w:numPr>
      <w:tabs>
        <w:tab w:val="num" w:pos="360"/>
      </w:tabs>
      <w:outlineLvl w:val="2"/>
    </w:pPr>
    <w:rPr>
      <w:rFonts w:eastAsia="黑体"/>
      <w:kern w:val="2"/>
      <w:sz w:val="21"/>
      <w:szCs w:val="24"/>
    </w:rPr>
  </w:style>
  <w:style w:type="paragraph" w:customStyle="1" w:styleId="ac">
    <w:name w:val="二级条标题"/>
    <w:basedOn w:val="ab"/>
    <w:next w:val="afd"/>
    <w:link w:val="Char2"/>
    <w:uiPriority w:val="99"/>
    <w:rsid w:val="004228DB"/>
    <w:pPr>
      <w:numPr>
        <w:ilvl w:val="3"/>
      </w:numPr>
      <w:outlineLvl w:val="3"/>
    </w:pPr>
  </w:style>
  <w:style w:type="character" w:customStyle="1" w:styleId="afe">
    <w:name w:val="发布"/>
    <w:uiPriority w:val="99"/>
    <w:rsid w:val="004228DB"/>
    <w:rPr>
      <w:rFonts w:ascii="黑体" w:eastAsia="黑体" w:cs="Times New Roman"/>
      <w:spacing w:val="22"/>
      <w:w w:val="100"/>
      <w:position w:val="3"/>
      <w:sz w:val="28"/>
    </w:rPr>
  </w:style>
  <w:style w:type="paragraph" w:customStyle="1" w:styleId="aff">
    <w:name w:val="发布部门"/>
    <w:next w:val="afd"/>
    <w:uiPriority w:val="99"/>
    <w:rsid w:val="004228DB"/>
    <w:pPr>
      <w:framePr w:w="7433" w:h="585" w:hRule="exact" w:hSpace="180" w:vSpace="180" w:wrap="around" w:hAnchor="margin" w:xAlign="center" w:y="14401" w:anchorLock="1"/>
      <w:jc w:val="center"/>
    </w:pPr>
    <w:rPr>
      <w:rFonts w:ascii="宋体"/>
      <w:b/>
      <w:spacing w:val="20"/>
      <w:w w:val="135"/>
      <w:sz w:val="36"/>
    </w:rPr>
  </w:style>
  <w:style w:type="paragraph" w:customStyle="1" w:styleId="aff0">
    <w:name w:val="发布日期"/>
    <w:uiPriority w:val="99"/>
    <w:rsid w:val="004228DB"/>
    <w:pPr>
      <w:framePr w:w="4000" w:h="473" w:hRule="exact" w:hSpace="180" w:vSpace="180" w:wrap="around" w:hAnchor="margin" w:y="13511" w:anchorLock="1"/>
    </w:pPr>
    <w:rPr>
      <w:rFonts w:eastAsia="黑体"/>
      <w:sz w:val="28"/>
    </w:rPr>
  </w:style>
  <w:style w:type="paragraph" w:customStyle="1" w:styleId="10">
    <w:name w:val="封面标准号1"/>
    <w:uiPriority w:val="99"/>
    <w:rsid w:val="004228DB"/>
    <w:pPr>
      <w:widowControl w:val="0"/>
      <w:kinsoku w:val="0"/>
      <w:overflowPunct w:val="0"/>
      <w:autoSpaceDE w:val="0"/>
      <w:autoSpaceDN w:val="0"/>
      <w:spacing w:before="308"/>
      <w:jc w:val="right"/>
      <w:textAlignment w:val="center"/>
    </w:pPr>
    <w:rPr>
      <w:sz w:val="28"/>
    </w:rPr>
  </w:style>
  <w:style w:type="paragraph" w:customStyle="1" w:styleId="20">
    <w:name w:val="封面标准号2"/>
    <w:basedOn w:val="10"/>
    <w:uiPriority w:val="99"/>
    <w:rsid w:val="004228DB"/>
    <w:pPr>
      <w:framePr w:w="9138" w:h="1244" w:hRule="exact" w:wrap="auto" w:vAnchor="page" w:hAnchor="margin" w:y="2908"/>
      <w:adjustRightInd w:val="0"/>
      <w:spacing w:before="357" w:line="280" w:lineRule="exact"/>
    </w:pPr>
  </w:style>
  <w:style w:type="paragraph" w:customStyle="1" w:styleId="aff1">
    <w:name w:val="封面标准代替信息"/>
    <w:basedOn w:val="20"/>
    <w:uiPriority w:val="99"/>
    <w:rsid w:val="004228DB"/>
    <w:pPr>
      <w:framePr w:wrap="auto"/>
      <w:spacing w:before="57"/>
    </w:pPr>
    <w:rPr>
      <w:rFonts w:ascii="宋体"/>
      <w:sz w:val="21"/>
    </w:rPr>
  </w:style>
  <w:style w:type="paragraph" w:customStyle="1" w:styleId="aff2">
    <w:name w:val="封面标准名称"/>
    <w:uiPriority w:val="99"/>
    <w:rsid w:val="004228DB"/>
    <w:pPr>
      <w:framePr w:w="9638" w:h="6917" w:hRule="exact" w:wrap="around" w:hAnchor="margin" w:xAlign="center" w:y="5955" w:anchorLock="1"/>
      <w:widowControl w:val="0"/>
      <w:spacing w:line="680" w:lineRule="exact"/>
      <w:jc w:val="center"/>
      <w:textAlignment w:val="center"/>
    </w:pPr>
    <w:rPr>
      <w:rFonts w:ascii="黑体" w:eastAsia="黑体"/>
      <w:sz w:val="52"/>
    </w:rPr>
  </w:style>
  <w:style w:type="paragraph" w:customStyle="1" w:styleId="aff3">
    <w:name w:val="封面标准文稿编辑信息"/>
    <w:uiPriority w:val="99"/>
    <w:rsid w:val="004228DB"/>
    <w:pPr>
      <w:spacing w:before="180" w:line="180" w:lineRule="exact"/>
      <w:jc w:val="center"/>
    </w:pPr>
    <w:rPr>
      <w:rFonts w:ascii="宋体"/>
      <w:sz w:val="21"/>
    </w:rPr>
  </w:style>
  <w:style w:type="paragraph" w:customStyle="1" w:styleId="aff4">
    <w:name w:val="封面标准文稿类别"/>
    <w:uiPriority w:val="99"/>
    <w:rsid w:val="004228DB"/>
    <w:pPr>
      <w:spacing w:before="440" w:line="400" w:lineRule="exact"/>
      <w:jc w:val="center"/>
    </w:pPr>
    <w:rPr>
      <w:rFonts w:ascii="宋体"/>
      <w:sz w:val="24"/>
    </w:rPr>
  </w:style>
  <w:style w:type="paragraph" w:customStyle="1" w:styleId="aff5">
    <w:name w:val="封面标准英文名称"/>
    <w:uiPriority w:val="99"/>
    <w:rsid w:val="004228DB"/>
    <w:pPr>
      <w:widowControl w:val="0"/>
      <w:spacing w:before="370" w:line="400" w:lineRule="exact"/>
      <w:jc w:val="center"/>
    </w:pPr>
    <w:rPr>
      <w:sz w:val="28"/>
    </w:rPr>
  </w:style>
  <w:style w:type="paragraph" w:customStyle="1" w:styleId="aff6">
    <w:name w:val="封面一致性程度标识"/>
    <w:uiPriority w:val="99"/>
    <w:rsid w:val="004228DB"/>
    <w:pPr>
      <w:spacing w:before="440" w:line="400" w:lineRule="exact"/>
      <w:jc w:val="center"/>
    </w:pPr>
    <w:rPr>
      <w:rFonts w:ascii="宋体"/>
      <w:sz w:val="28"/>
    </w:rPr>
  </w:style>
  <w:style w:type="paragraph" w:customStyle="1" w:styleId="aff7">
    <w:name w:val="封面正文"/>
    <w:uiPriority w:val="99"/>
    <w:rsid w:val="004228DB"/>
    <w:pPr>
      <w:jc w:val="both"/>
    </w:pPr>
  </w:style>
  <w:style w:type="paragraph" w:customStyle="1" w:styleId="aff8">
    <w:name w:val="附录标识"/>
    <w:basedOn w:val="a9"/>
    <w:uiPriority w:val="99"/>
    <w:rsid w:val="004228DB"/>
    <w:pPr>
      <w:numPr>
        <w:numId w:val="0"/>
      </w:numPr>
      <w:tabs>
        <w:tab w:val="left" w:pos="6405"/>
      </w:tabs>
      <w:spacing w:after="200"/>
    </w:pPr>
    <w:rPr>
      <w:sz w:val="21"/>
    </w:rPr>
  </w:style>
  <w:style w:type="paragraph" w:customStyle="1" w:styleId="a3">
    <w:name w:val="附录表标题"/>
    <w:next w:val="afd"/>
    <w:uiPriority w:val="99"/>
    <w:rsid w:val="004228DB"/>
    <w:pPr>
      <w:numPr>
        <w:numId w:val="10"/>
      </w:numPr>
      <w:jc w:val="center"/>
      <w:textAlignment w:val="baseline"/>
    </w:pPr>
    <w:rPr>
      <w:rFonts w:ascii="黑体" w:eastAsia="黑体"/>
      <w:kern w:val="21"/>
      <w:sz w:val="21"/>
    </w:rPr>
  </w:style>
  <w:style w:type="paragraph" w:customStyle="1" w:styleId="aff9">
    <w:name w:val="附录章标题"/>
    <w:next w:val="afd"/>
    <w:uiPriority w:val="99"/>
    <w:rsid w:val="004228DB"/>
    <w:pPr>
      <w:wordWrap w:val="0"/>
      <w:overflowPunct w:val="0"/>
      <w:autoSpaceDE w:val="0"/>
      <w:spacing w:beforeLines="50" w:afterLines="50"/>
      <w:jc w:val="both"/>
      <w:textAlignment w:val="baseline"/>
      <w:outlineLvl w:val="1"/>
    </w:pPr>
    <w:rPr>
      <w:rFonts w:ascii="黑体" w:eastAsia="黑体"/>
      <w:kern w:val="21"/>
      <w:sz w:val="21"/>
    </w:rPr>
  </w:style>
  <w:style w:type="paragraph" w:customStyle="1" w:styleId="a5">
    <w:name w:val="附录一级条标题"/>
    <w:basedOn w:val="aff9"/>
    <w:next w:val="afd"/>
    <w:uiPriority w:val="99"/>
    <w:rsid w:val="004228DB"/>
    <w:pPr>
      <w:numPr>
        <w:ilvl w:val="1"/>
        <w:numId w:val="9"/>
      </w:numPr>
      <w:tabs>
        <w:tab w:val="num" w:pos="360"/>
      </w:tabs>
      <w:autoSpaceDN w:val="0"/>
      <w:spacing w:beforeLines="0" w:afterLines="0"/>
      <w:outlineLvl w:val="2"/>
    </w:pPr>
  </w:style>
  <w:style w:type="paragraph" w:customStyle="1" w:styleId="a6">
    <w:name w:val="附录二级条标题"/>
    <w:basedOn w:val="a5"/>
    <w:next w:val="afd"/>
    <w:uiPriority w:val="99"/>
    <w:rsid w:val="004228DB"/>
    <w:pPr>
      <w:numPr>
        <w:ilvl w:val="2"/>
      </w:numPr>
      <w:tabs>
        <w:tab w:val="num" w:pos="360"/>
      </w:tabs>
      <w:outlineLvl w:val="3"/>
    </w:pPr>
  </w:style>
  <w:style w:type="paragraph" w:customStyle="1" w:styleId="a7">
    <w:name w:val="附录三级条标题"/>
    <w:basedOn w:val="a6"/>
    <w:next w:val="afd"/>
    <w:uiPriority w:val="99"/>
    <w:rsid w:val="004228DB"/>
    <w:pPr>
      <w:numPr>
        <w:ilvl w:val="3"/>
      </w:numPr>
      <w:tabs>
        <w:tab w:val="num" w:pos="360"/>
      </w:tabs>
      <w:outlineLvl w:val="4"/>
    </w:pPr>
  </w:style>
  <w:style w:type="paragraph" w:customStyle="1" w:styleId="a8">
    <w:name w:val="附录四级条标题"/>
    <w:basedOn w:val="a7"/>
    <w:next w:val="afd"/>
    <w:uiPriority w:val="99"/>
    <w:rsid w:val="004228DB"/>
    <w:pPr>
      <w:numPr>
        <w:ilvl w:val="4"/>
      </w:numPr>
      <w:tabs>
        <w:tab w:val="num" w:pos="360"/>
      </w:tabs>
      <w:outlineLvl w:val="5"/>
    </w:pPr>
  </w:style>
  <w:style w:type="paragraph" w:customStyle="1" w:styleId="a0">
    <w:name w:val="附录图标题"/>
    <w:next w:val="afd"/>
    <w:uiPriority w:val="99"/>
    <w:rsid w:val="004228DB"/>
    <w:pPr>
      <w:numPr>
        <w:numId w:val="11"/>
      </w:numPr>
      <w:jc w:val="center"/>
    </w:pPr>
    <w:rPr>
      <w:rFonts w:ascii="黑体" w:eastAsia="黑体"/>
      <w:sz w:val="21"/>
    </w:rPr>
  </w:style>
  <w:style w:type="paragraph" w:customStyle="1" w:styleId="affa">
    <w:name w:val="附录五级条标题"/>
    <w:basedOn w:val="a8"/>
    <w:next w:val="afd"/>
    <w:uiPriority w:val="99"/>
    <w:rsid w:val="004228DB"/>
    <w:pPr>
      <w:numPr>
        <w:ilvl w:val="0"/>
        <w:numId w:val="0"/>
      </w:numPr>
      <w:outlineLvl w:val="6"/>
    </w:pPr>
  </w:style>
  <w:style w:type="character" w:customStyle="1" w:styleId="EmailStyle731">
    <w:name w:val="EmailStyle731"/>
    <w:uiPriority w:val="99"/>
    <w:rsid w:val="00242A3F"/>
    <w:rPr>
      <w:rFonts w:ascii="Arial" w:eastAsia="宋体" w:hAnsi="Arial" w:cs="Arial"/>
      <w:color w:val="auto"/>
      <w:sz w:val="20"/>
    </w:rPr>
  </w:style>
  <w:style w:type="character" w:customStyle="1" w:styleId="EmailStyle741">
    <w:name w:val="EmailStyle741"/>
    <w:uiPriority w:val="99"/>
    <w:rsid w:val="00242A3F"/>
    <w:rPr>
      <w:rFonts w:ascii="Arial" w:eastAsia="宋体" w:hAnsi="Arial" w:cs="Arial"/>
      <w:color w:val="auto"/>
      <w:sz w:val="20"/>
    </w:rPr>
  </w:style>
  <w:style w:type="paragraph" w:styleId="affb">
    <w:name w:val="footnote text"/>
    <w:basedOn w:val="a2"/>
    <w:link w:val="Char3"/>
    <w:uiPriority w:val="99"/>
    <w:semiHidden/>
    <w:rsid w:val="004228DB"/>
    <w:pPr>
      <w:snapToGrid w:val="0"/>
      <w:jc w:val="left"/>
    </w:pPr>
    <w:rPr>
      <w:sz w:val="18"/>
      <w:szCs w:val="18"/>
    </w:rPr>
  </w:style>
  <w:style w:type="character" w:customStyle="1" w:styleId="Char3">
    <w:name w:val="脚注文本 Char"/>
    <w:link w:val="affb"/>
    <w:uiPriority w:val="99"/>
    <w:semiHidden/>
    <w:locked/>
    <w:rsid w:val="005A410A"/>
    <w:rPr>
      <w:rFonts w:cs="Times New Roman"/>
      <w:sz w:val="18"/>
      <w:szCs w:val="18"/>
    </w:rPr>
  </w:style>
  <w:style w:type="character" w:styleId="affc">
    <w:name w:val="footnote reference"/>
    <w:uiPriority w:val="99"/>
    <w:semiHidden/>
    <w:rsid w:val="004228DB"/>
    <w:rPr>
      <w:rFonts w:cs="Times New Roman"/>
      <w:vertAlign w:val="superscript"/>
    </w:rPr>
  </w:style>
  <w:style w:type="paragraph" w:customStyle="1" w:styleId="af">
    <w:name w:val="列项——（一级）"/>
    <w:uiPriority w:val="99"/>
    <w:rsid w:val="004228DB"/>
    <w:pPr>
      <w:widowControl w:val="0"/>
      <w:numPr>
        <w:numId w:val="5"/>
      </w:numPr>
      <w:jc w:val="both"/>
    </w:pPr>
    <w:rPr>
      <w:rFonts w:ascii="宋体"/>
      <w:sz w:val="21"/>
    </w:rPr>
  </w:style>
  <w:style w:type="paragraph" w:customStyle="1" w:styleId="a4">
    <w:name w:val="列项●（二级）"/>
    <w:uiPriority w:val="99"/>
    <w:rsid w:val="004228DB"/>
    <w:pPr>
      <w:numPr>
        <w:numId w:val="6"/>
      </w:numPr>
      <w:tabs>
        <w:tab w:val="clear" w:pos="760"/>
        <w:tab w:val="num" w:pos="360"/>
        <w:tab w:val="left" w:pos="840"/>
      </w:tabs>
      <w:ind w:left="0" w:firstLine="0"/>
      <w:jc w:val="both"/>
    </w:pPr>
    <w:rPr>
      <w:rFonts w:ascii="宋体"/>
      <w:sz w:val="21"/>
    </w:rPr>
  </w:style>
  <w:style w:type="paragraph" w:customStyle="1" w:styleId="affd">
    <w:name w:val="目次、标准名称标题"/>
    <w:basedOn w:val="a9"/>
    <w:next w:val="afd"/>
    <w:uiPriority w:val="99"/>
    <w:rsid w:val="004228DB"/>
    <w:pPr>
      <w:numPr>
        <w:numId w:val="0"/>
      </w:numPr>
      <w:spacing w:line="460" w:lineRule="exact"/>
    </w:pPr>
  </w:style>
  <w:style w:type="paragraph" w:customStyle="1" w:styleId="affe">
    <w:name w:val="目次、索引正文"/>
    <w:uiPriority w:val="99"/>
    <w:rsid w:val="004228DB"/>
    <w:pPr>
      <w:spacing w:line="320" w:lineRule="exact"/>
      <w:jc w:val="both"/>
    </w:pPr>
    <w:rPr>
      <w:rFonts w:ascii="宋体"/>
      <w:sz w:val="21"/>
    </w:rPr>
  </w:style>
  <w:style w:type="paragraph" w:styleId="11">
    <w:name w:val="toc 1"/>
    <w:basedOn w:val="a2"/>
    <w:autoRedefine/>
    <w:uiPriority w:val="99"/>
    <w:semiHidden/>
    <w:rsid w:val="004228DB"/>
    <w:pPr>
      <w:widowControl/>
      <w:numPr>
        <w:numId w:val="0"/>
      </w:numPr>
    </w:pPr>
    <w:rPr>
      <w:rFonts w:ascii="宋体"/>
      <w:kern w:val="0"/>
      <w:szCs w:val="20"/>
    </w:rPr>
  </w:style>
  <w:style w:type="paragraph" w:styleId="21">
    <w:name w:val="toc 2"/>
    <w:basedOn w:val="11"/>
    <w:autoRedefine/>
    <w:uiPriority w:val="99"/>
    <w:semiHidden/>
    <w:rsid w:val="004228DB"/>
    <w:rPr>
      <w:noProof/>
    </w:rPr>
  </w:style>
  <w:style w:type="paragraph" w:styleId="30">
    <w:name w:val="toc 3"/>
    <w:basedOn w:val="21"/>
    <w:autoRedefine/>
    <w:uiPriority w:val="99"/>
    <w:semiHidden/>
    <w:rsid w:val="004228DB"/>
  </w:style>
  <w:style w:type="paragraph" w:styleId="40">
    <w:name w:val="toc 4"/>
    <w:basedOn w:val="30"/>
    <w:autoRedefine/>
    <w:uiPriority w:val="99"/>
    <w:semiHidden/>
    <w:rsid w:val="004228DB"/>
  </w:style>
  <w:style w:type="paragraph" w:styleId="50">
    <w:name w:val="toc 5"/>
    <w:basedOn w:val="40"/>
    <w:autoRedefine/>
    <w:uiPriority w:val="99"/>
    <w:semiHidden/>
    <w:rsid w:val="004228DB"/>
  </w:style>
  <w:style w:type="paragraph" w:styleId="60">
    <w:name w:val="toc 6"/>
    <w:basedOn w:val="50"/>
    <w:autoRedefine/>
    <w:uiPriority w:val="99"/>
    <w:semiHidden/>
    <w:rsid w:val="004228DB"/>
  </w:style>
  <w:style w:type="paragraph" w:styleId="70">
    <w:name w:val="toc 7"/>
    <w:basedOn w:val="60"/>
    <w:autoRedefine/>
    <w:uiPriority w:val="99"/>
    <w:semiHidden/>
    <w:rsid w:val="004228DB"/>
  </w:style>
  <w:style w:type="paragraph" w:styleId="80">
    <w:name w:val="toc 8"/>
    <w:basedOn w:val="70"/>
    <w:autoRedefine/>
    <w:uiPriority w:val="99"/>
    <w:semiHidden/>
    <w:rsid w:val="004228DB"/>
  </w:style>
  <w:style w:type="paragraph" w:styleId="90">
    <w:name w:val="toc 9"/>
    <w:basedOn w:val="80"/>
    <w:autoRedefine/>
    <w:uiPriority w:val="99"/>
    <w:semiHidden/>
    <w:rsid w:val="004228DB"/>
  </w:style>
  <w:style w:type="paragraph" w:customStyle="1" w:styleId="afff">
    <w:name w:val="其他标准称谓"/>
    <w:uiPriority w:val="99"/>
    <w:rsid w:val="004228DB"/>
    <w:pPr>
      <w:spacing w:line="240" w:lineRule="atLeast"/>
      <w:jc w:val="distribute"/>
    </w:pPr>
    <w:rPr>
      <w:rFonts w:ascii="黑体" w:eastAsia="黑体" w:hAnsi="宋体"/>
      <w:sz w:val="52"/>
    </w:rPr>
  </w:style>
  <w:style w:type="paragraph" w:customStyle="1" w:styleId="afff0">
    <w:name w:val="其他发布部门"/>
    <w:basedOn w:val="aff"/>
    <w:uiPriority w:val="99"/>
    <w:rsid w:val="004228DB"/>
    <w:pPr>
      <w:framePr w:wrap="around"/>
      <w:spacing w:line="240" w:lineRule="atLeast"/>
    </w:pPr>
    <w:rPr>
      <w:rFonts w:ascii="黑体" w:eastAsia="黑体"/>
      <w:b w:val="0"/>
    </w:rPr>
  </w:style>
  <w:style w:type="paragraph" w:customStyle="1" w:styleId="afff1">
    <w:name w:val="三级条标题"/>
    <w:basedOn w:val="ac"/>
    <w:next w:val="afd"/>
    <w:link w:val="Char4"/>
    <w:uiPriority w:val="99"/>
    <w:rsid w:val="004228DB"/>
    <w:pPr>
      <w:numPr>
        <w:ilvl w:val="0"/>
        <w:numId w:val="0"/>
      </w:numPr>
      <w:outlineLvl w:val="4"/>
    </w:pPr>
  </w:style>
  <w:style w:type="paragraph" w:customStyle="1" w:styleId="ad">
    <w:name w:val="实施日期"/>
    <w:basedOn w:val="aff0"/>
    <w:uiPriority w:val="99"/>
    <w:rsid w:val="004228DB"/>
    <w:pPr>
      <w:framePr w:hSpace="0" w:wrap="around" w:xAlign="right"/>
      <w:numPr>
        <w:ilvl w:val="4"/>
        <w:numId w:val="4"/>
      </w:numPr>
      <w:tabs>
        <w:tab w:val="num" w:pos="360"/>
      </w:tabs>
      <w:jc w:val="right"/>
    </w:pPr>
  </w:style>
  <w:style w:type="paragraph" w:customStyle="1" w:styleId="afff2">
    <w:name w:val="示例"/>
    <w:next w:val="afd"/>
    <w:uiPriority w:val="99"/>
    <w:rsid w:val="004228DB"/>
    <w:pPr>
      <w:jc w:val="both"/>
    </w:pPr>
    <w:rPr>
      <w:rFonts w:ascii="宋体"/>
      <w:sz w:val="18"/>
    </w:rPr>
  </w:style>
  <w:style w:type="paragraph" w:customStyle="1" w:styleId="afff3">
    <w:name w:val="数字编号列项（二级）"/>
    <w:uiPriority w:val="99"/>
    <w:rsid w:val="004228DB"/>
    <w:pPr>
      <w:ind w:leftChars="400" w:left="1260" w:hangingChars="200" w:hanging="420"/>
      <w:jc w:val="both"/>
    </w:pPr>
    <w:rPr>
      <w:rFonts w:ascii="宋体"/>
      <w:sz w:val="21"/>
    </w:rPr>
  </w:style>
  <w:style w:type="paragraph" w:customStyle="1" w:styleId="a">
    <w:name w:val="四级条标题"/>
    <w:basedOn w:val="afff1"/>
    <w:next w:val="afd"/>
    <w:uiPriority w:val="99"/>
    <w:rsid w:val="004228DB"/>
    <w:pPr>
      <w:numPr>
        <w:numId w:val="7"/>
      </w:numPr>
      <w:tabs>
        <w:tab w:val="clear" w:pos="1120"/>
        <w:tab w:val="num" w:pos="360"/>
      </w:tabs>
      <w:ind w:firstLine="0"/>
      <w:outlineLvl w:val="5"/>
    </w:pPr>
    <w:rPr>
      <w:kern w:val="0"/>
      <w:szCs w:val="20"/>
    </w:rPr>
  </w:style>
  <w:style w:type="paragraph" w:customStyle="1" w:styleId="afff4">
    <w:name w:val="条文脚注"/>
    <w:basedOn w:val="affb"/>
    <w:uiPriority w:val="99"/>
    <w:rsid w:val="004228DB"/>
    <w:pPr>
      <w:numPr>
        <w:numId w:val="0"/>
      </w:numPr>
      <w:ind w:leftChars="200" w:left="780" w:hangingChars="200" w:hanging="360"/>
      <w:jc w:val="both"/>
    </w:pPr>
    <w:rPr>
      <w:rFonts w:ascii="宋体"/>
    </w:rPr>
  </w:style>
  <w:style w:type="paragraph" w:customStyle="1" w:styleId="afff5">
    <w:name w:val="图表脚注"/>
    <w:next w:val="afd"/>
    <w:uiPriority w:val="99"/>
    <w:rsid w:val="004228DB"/>
    <w:pPr>
      <w:ind w:leftChars="200" w:left="300" w:hangingChars="100" w:hanging="100"/>
      <w:jc w:val="both"/>
    </w:pPr>
    <w:rPr>
      <w:rFonts w:ascii="宋体"/>
      <w:sz w:val="18"/>
    </w:rPr>
  </w:style>
  <w:style w:type="paragraph" w:customStyle="1" w:styleId="afff6">
    <w:name w:val="文献分类号"/>
    <w:uiPriority w:val="99"/>
    <w:rsid w:val="004228DB"/>
    <w:pPr>
      <w:framePr w:hSpace="180" w:vSpace="180" w:wrap="around" w:hAnchor="margin" w:y="1" w:anchorLock="1"/>
      <w:widowControl w:val="0"/>
      <w:textAlignment w:val="center"/>
    </w:pPr>
    <w:rPr>
      <w:rFonts w:eastAsia="黑体"/>
      <w:sz w:val="21"/>
    </w:rPr>
  </w:style>
  <w:style w:type="paragraph" w:styleId="afff7">
    <w:name w:val="Body Text"/>
    <w:basedOn w:val="a2"/>
    <w:link w:val="Char5"/>
    <w:uiPriority w:val="99"/>
    <w:rsid w:val="00F12332"/>
    <w:pPr>
      <w:spacing w:after="120"/>
    </w:pPr>
  </w:style>
  <w:style w:type="character" w:customStyle="1" w:styleId="Char5">
    <w:name w:val="正文文本 Char"/>
    <w:link w:val="afff7"/>
    <w:uiPriority w:val="99"/>
    <w:semiHidden/>
    <w:locked/>
    <w:rsid w:val="005A410A"/>
    <w:rPr>
      <w:rFonts w:cs="Times New Roman"/>
      <w:sz w:val="24"/>
      <w:szCs w:val="24"/>
    </w:rPr>
  </w:style>
  <w:style w:type="paragraph" w:customStyle="1" w:styleId="afff8">
    <w:name w:val="五级条标题"/>
    <w:basedOn w:val="a"/>
    <w:next w:val="afd"/>
    <w:uiPriority w:val="99"/>
    <w:rsid w:val="004228DB"/>
    <w:pPr>
      <w:outlineLvl w:val="6"/>
    </w:pPr>
  </w:style>
  <w:style w:type="paragraph" w:styleId="afff9">
    <w:name w:val="footer"/>
    <w:basedOn w:val="a2"/>
    <w:link w:val="Char6"/>
    <w:uiPriority w:val="99"/>
    <w:rsid w:val="004228DB"/>
    <w:pPr>
      <w:tabs>
        <w:tab w:val="center" w:pos="4153"/>
        <w:tab w:val="right" w:pos="8306"/>
      </w:tabs>
      <w:snapToGrid w:val="0"/>
      <w:ind w:rightChars="100" w:right="210"/>
      <w:jc w:val="right"/>
    </w:pPr>
    <w:rPr>
      <w:sz w:val="18"/>
      <w:szCs w:val="18"/>
    </w:rPr>
  </w:style>
  <w:style w:type="character" w:customStyle="1" w:styleId="Char6">
    <w:name w:val="页脚 Char"/>
    <w:link w:val="afff9"/>
    <w:uiPriority w:val="99"/>
    <w:semiHidden/>
    <w:locked/>
    <w:rsid w:val="005A410A"/>
    <w:rPr>
      <w:rFonts w:cs="Times New Roman"/>
      <w:sz w:val="18"/>
      <w:szCs w:val="18"/>
    </w:rPr>
  </w:style>
  <w:style w:type="character" w:styleId="afffa">
    <w:name w:val="page number"/>
    <w:uiPriority w:val="99"/>
    <w:rsid w:val="004228DB"/>
    <w:rPr>
      <w:rFonts w:ascii="Times New Roman" w:eastAsia="宋体" w:hAnsi="Times New Roman" w:cs="Times New Roman"/>
      <w:sz w:val="18"/>
    </w:rPr>
  </w:style>
  <w:style w:type="paragraph" w:styleId="ae">
    <w:name w:val="header"/>
    <w:basedOn w:val="a2"/>
    <w:link w:val="Char7"/>
    <w:uiPriority w:val="99"/>
    <w:rsid w:val="004228DB"/>
    <w:pPr>
      <w:numPr>
        <w:ilvl w:val="6"/>
        <w:numId w:val="4"/>
      </w:numPr>
      <w:pBdr>
        <w:bottom w:val="single" w:sz="6" w:space="1" w:color="auto"/>
      </w:pBdr>
      <w:tabs>
        <w:tab w:val="num" w:pos="360"/>
        <w:tab w:val="center" w:pos="4153"/>
        <w:tab w:val="right" w:pos="8306"/>
      </w:tabs>
      <w:snapToGrid w:val="0"/>
      <w:ind w:left="0" w:firstLine="0"/>
      <w:jc w:val="center"/>
    </w:pPr>
    <w:rPr>
      <w:sz w:val="18"/>
      <w:szCs w:val="18"/>
    </w:rPr>
  </w:style>
  <w:style w:type="character" w:customStyle="1" w:styleId="Char7">
    <w:name w:val="页眉 Char"/>
    <w:link w:val="ae"/>
    <w:uiPriority w:val="99"/>
    <w:semiHidden/>
    <w:locked/>
    <w:rsid w:val="005A410A"/>
    <w:rPr>
      <w:rFonts w:cs="Times New Roman"/>
      <w:sz w:val="18"/>
      <w:szCs w:val="18"/>
    </w:rPr>
  </w:style>
  <w:style w:type="paragraph" w:customStyle="1" w:styleId="afffb">
    <w:name w:val="正文表标题"/>
    <w:next w:val="afd"/>
    <w:uiPriority w:val="99"/>
    <w:rsid w:val="004228DB"/>
    <w:pPr>
      <w:jc w:val="center"/>
    </w:pPr>
    <w:rPr>
      <w:rFonts w:ascii="黑体" w:eastAsia="黑体"/>
      <w:sz w:val="21"/>
    </w:rPr>
  </w:style>
  <w:style w:type="paragraph" w:customStyle="1" w:styleId="afffc">
    <w:name w:val="正文图标题"/>
    <w:next w:val="afd"/>
    <w:uiPriority w:val="99"/>
    <w:rsid w:val="004228DB"/>
    <w:pPr>
      <w:jc w:val="center"/>
    </w:pPr>
    <w:rPr>
      <w:rFonts w:ascii="黑体" w:eastAsia="黑体"/>
      <w:sz w:val="21"/>
    </w:rPr>
  </w:style>
  <w:style w:type="paragraph" w:customStyle="1" w:styleId="afffd">
    <w:name w:val="注："/>
    <w:next w:val="afd"/>
    <w:uiPriority w:val="99"/>
    <w:rsid w:val="004228DB"/>
    <w:pPr>
      <w:widowControl w:val="0"/>
      <w:autoSpaceDE w:val="0"/>
      <w:autoSpaceDN w:val="0"/>
      <w:jc w:val="both"/>
    </w:pPr>
    <w:rPr>
      <w:rFonts w:ascii="宋体"/>
      <w:sz w:val="18"/>
    </w:rPr>
  </w:style>
  <w:style w:type="paragraph" w:customStyle="1" w:styleId="afffe">
    <w:name w:val="注×："/>
    <w:uiPriority w:val="99"/>
    <w:rsid w:val="004228DB"/>
    <w:pPr>
      <w:widowControl w:val="0"/>
      <w:tabs>
        <w:tab w:val="left" w:pos="630"/>
      </w:tabs>
      <w:autoSpaceDE w:val="0"/>
      <w:autoSpaceDN w:val="0"/>
      <w:jc w:val="both"/>
    </w:pPr>
    <w:rPr>
      <w:rFonts w:ascii="宋体"/>
      <w:sz w:val="18"/>
    </w:rPr>
  </w:style>
  <w:style w:type="paragraph" w:customStyle="1" w:styleId="affff">
    <w:name w:val="字母编号列项（一级）"/>
    <w:uiPriority w:val="99"/>
    <w:rsid w:val="004228DB"/>
    <w:pPr>
      <w:ind w:leftChars="200" w:left="840" w:hangingChars="200" w:hanging="420"/>
      <w:jc w:val="both"/>
    </w:pPr>
    <w:rPr>
      <w:rFonts w:ascii="宋体"/>
      <w:sz w:val="21"/>
    </w:rPr>
  </w:style>
  <w:style w:type="paragraph" w:styleId="affff0">
    <w:name w:val="Body Text First Indent"/>
    <w:basedOn w:val="afff7"/>
    <w:link w:val="Char8"/>
    <w:uiPriority w:val="99"/>
    <w:rsid w:val="00F12332"/>
    <w:pPr>
      <w:adjustRightInd w:val="0"/>
      <w:spacing w:after="0"/>
      <w:ind w:firstLine="420"/>
      <w:jc w:val="left"/>
      <w:textAlignment w:val="baseline"/>
    </w:pPr>
    <w:rPr>
      <w:kern w:val="0"/>
      <w:szCs w:val="20"/>
    </w:rPr>
  </w:style>
  <w:style w:type="character" w:customStyle="1" w:styleId="Char8">
    <w:name w:val="正文首行缩进 Char"/>
    <w:link w:val="affff0"/>
    <w:uiPriority w:val="99"/>
    <w:semiHidden/>
    <w:locked/>
    <w:rsid w:val="005A410A"/>
    <w:rPr>
      <w:rFonts w:cs="Times New Roman"/>
      <w:sz w:val="24"/>
      <w:szCs w:val="24"/>
    </w:rPr>
  </w:style>
  <w:style w:type="paragraph" w:customStyle="1" w:styleId="a1">
    <w:name w:val="列项◆（三级）"/>
    <w:uiPriority w:val="99"/>
    <w:rsid w:val="004228DB"/>
    <w:pPr>
      <w:numPr>
        <w:numId w:val="12"/>
      </w:numPr>
      <w:tabs>
        <w:tab w:val="clear" w:pos="960"/>
        <w:tab w:val="num" w:pos="360"/>
      </w:tabs>
      <w:ind w:left="0" w:firstLine="0"/>
    </w:pPr>
    <w:rPr>
      <w:rFonts w:ascii="宋体"/>
      <w:sz w:val="21"/>
    </w:rPr>
  </w:style>
  <w:style w:type="paragraph" w:customStyle="1" w:styleId="affff1">
    <w:name w:val="编号列项（三级）"/>
    <w:uiPriority w:val="99"/>
    <w:rsid w:val="004228DB"/>
    <w:pPr>
      <w:ind w:leftChars="600" w:left="800" w:hangingChars="200" w:hanging="200"/>
    </w:pPr>
    <w:rPr>
      <w:rFonts w:ascii="宋体"/>
      <w:sz w:val="21"/>
    </w:rPr>
  </w:style>
  <w:style w:type="paragraph" w:customStyle="1" w:styleId="affff2">
    <w:name w:val="二级无标题条"/>
    <w:basedOn w:val="a2"/>
    <w:uiPriority w:val="99"/>
    <w:rsid w:val="00E56BC6"/>
  </w:style>
  <w:style w:type="paragraph" w:customStyle="1" w:styleId="affff3">
    <w:name w:val="三级无标题条"/>
    <w:basedOn w:val="a2"/>
    <w:uiPriority w:val="99"/>
    <w:rsid w:val="00E56BC6"/>
  </w:style>
  <w:style w:type="paragraph" w:customStyle="1" w:styleId="affff4">
    <w:name w:val="四级无标题条"/>
    <w:basedOn w:val="a2"/>
    <w:uiPriority w:val="99"/>
    <w:rsid w:val="00E56BC6"/>
  </w:style>
  <w:style w:type="paragraph" w:customStyle="1" w:styleId="affff5">
    <w:name w:val="五级无标题条"/>
    <w:basedOn w:val="a2"/>
    <w:uiPriority w:val="99"/>
    <w:rsid w:val="00E56BC6"/>
  </w:style>
  <w:style w:type="paragraph" w:customStyle="1" w:styleId="affff6">
    <w:name w:val="一级无标题条"/>
    <w:basedOn w:val="a2"/>
    <w:uiPriority w:val="99"/>
    <w:rsid w:val="00E56BC6"/>
  </w:style>
  <w:style w:type="paragraph" w:styleId="affff7">
    <w:name w:val="Normal Indent"/>
    <w:basedOn w:val="a2"/>
    <w:uiPriority w:val="99"/>
    <w:rsid w:val="00E56BC6"/>
    <w:pPr>
      <w:adjustRightInd w:val="0"/>
      <w:spacing w:line="360" w:lineRule="atLeast"/>
      <w:ind w:firstLine="420"/>
      <w:jc w:val="left"/>
      <w:textAlignment w:val="baseline"/>
    </w:pPr>
    <w:rPr>
      <w:kern w:val="0"/>
      <w:sz w:val="24"/>
      <w:szCs w:val="20"/>
    </w:rPr>
  </w:style>
  <w:style w:type="table" w:styleId="affff8">
    <w:name w:val="Table Grid"/>
    <w:basedOn w:val="af1"/>
    <w:uiPriority w:val="99"/>
    <w:rsid w:val="00B6374B"/>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1">
    <w:name w:val="一级条标题 Char"/>
    <w:link w:val="ab"/>
    <w:uiPriority w:val="99"/>
    <w:locked/>
    <w:rsid w:val="00964438"/>
    <w:rPr>
      <w:rFonts w:eastAsia="黑体"/>
      <w:kern w:val="2"/>
      <w:sz w:val="21"/>
      <w:szCs w:val="24"/>
      <w:lang w:val="en-US" w:eastAsia="zh-CN" w:bidi="ar-SA"/>
    </w:rPr>
  </w:style>
  <w:style w:type="character" w:customStyle="1" w:styleId="Char2">
    <w:name w:val="二级条标题 Char"/>
    <w:link w:val="ac"/>
    <w:uiPriority w:val="99"/>
    <w:locked/>
    <w:rsid w:val="00964438"/>
    <w:rPr>
      <w:rFonts w:eastAsia="黑体"/>
      <w:kern w:val="2"/>
      <w:sz w:val="21"/>
      <w:szCs w:val="24"/>
      <w:lang w:val="en-US" w:eastAsia="zh-CN" w:bidi="ar-SA"/>
    </w:rPr>
  </w:style>
  <w:style w:type="character" w:customStyle="1" w:styleId="Char4">
    <w:name w:val="三级条标题 Char"/>
    <w:link w:val="afff1"/>
    <w:uiPriority w:val="99"/>
    <w:locked/>
    <w:rsid w:val="00964438"/>
    <w:rPr>
      <w:rFonts w:eastAsia="黑体"/>
      <w:kern w:val="2"/>
      <w:sz w:val="21"/>
      <w:szCs w:val="24"/>
      <w:lang w:val="en-US" w:eastAsia="zh-CN" w:bidi="ar-SA"/>
    </w:rPr>
  </w:style>
  <w:style w:type="paragraph" w:styleId="affff9">
    <w:name w:val="Document Map"/>
    <w:basedOn w:val="a2"/>
    <w:link w:val="Char9"/>
    <w:uiPriority w:val="99"/>
    <w:semiHidden/>
    <w:rsid w:val="00F71175"/>
    <w:pPr>
      <w:shd w:val="clear" w:color="auto" w:fill="000080"/>
    </w:pPr>
  </w:style>
  <w:style w:type="character" w:customStyle="1" w:styleId="Char9">
    <w:name w:val="文档结构图 Char"/>
    <w:link w:val="affff9"/>
    <w:uiPriority w:val="99"/>
    <w:semiHidden/>
    <w:locked/>
    <w:rsid w:val="005A410A"/>
    <w:rPr>
      <w:rFonts w:cs="Times New Roman"/>
      <w:sz w:val="2"/>
    </w:rPr>
  </w:style>
  <w:style w:type="character" w:styleId="affffa">
    <w:name w:val="Strong"/>
    <w:uiPriority w:val="99"/>
    <w:qFormat/>
    <w:rsid w:val="003C5D75"/>
    <w:rPr>
      <w:rFonts w:cs="Times New Roman"/>
      <w:b/>
      <w:bCs/>
    </w:rPr>
  </w:style>
  <w:style w:type="paragraph" w:styleId="affffb">
    <w:name w:val="Balloon Text"/>
    <w:basedOn w:val="a2"/>
    <w:link w:val="Chara"/>
    <w:uiPriority w:val="99"/>
    <w:semiHidden/>
    <w:rsid w:val="000F71B9"/>
    <w:rPr>
      <w:sz w:val="18"/>
      <w:szCs w:val="18"/>
    </w:rPr>
  </w:style>
  <w:style w:type="character" w:customStyle="1" w:styleId="Chara">
    <w:name w:val="批注框文本 Char"/>
    <w:link w:val="affffb"/>
    <w:uiPriority w:val="99"/>
    <w:semiHidden/>
    <w:locked/>
    <w:rsid w:val="005A410A"/>
    <w:rPr>
      <w:rFonts w:cs="Times New Roman"/>
      <w:sz w:val="2"/>
    </w:rPr>
  </w:style>
  <w:style w:type="character" w:customStyle="1" w:styleId="Char0">
    <w:name w:val="段 Char"/>
    <w:link w:val="afd"/>
    <w:locked/>
    <w:rsid w:val="00220FC8"/>
    <w:rPr>
      <w:rFonts w:ascii="宋体"/>
      <w:noProof/>
      <w:sz w:val="21"/>
      <w:lang w:val="en-US" w:eastAsia="zh-CN" w:bidi="ar-SA"/>
    </w:rPr>
  </w:style>
  <w:style w:type="paragraph" w:customStyle="1" w:styleId="affffc">
    <w:name w:val="附录图标号"/>
    <w:basedOn w:val="a2"/>
    <w:uiPriority w:val="99"/>
    <w:rsid w:val="00220FC8"/>
    <w:pPr>
      <w:keepNext/>
      <w:pageBreakBefore/>
      <w:widowControl/>
      <w:numPr>
        <w:numId w:val="0"/>
      </w:numPr>
      <w:tabs>
        <w:tab w:val="num" w:pos="1140"/>
      </w:tabs>
      <w:spacing w:line="14" w:lineRule="exact"/>
      <w:ind w:firstLine="363"/>
      <w:jc w:val="center"/>
      <w:outlineLvl w:val="0"/>
    </w:pPr>
    <w:rPr>
      <w:color w:val="FFFFFF"/>
    </w:rPr>
  </w:style>
  <w:style w:type="paragraph" w:customStyle="1" w:styleId="Default">
    <w:name w:val="Default"/>
    <w:uiPriority w:val="99"/>
    <w:rsid w:val="009A6806"/>
    <w:pPr>
      <w:widowControl w:val="0"/>
      <w:autoSpaceDE w:val="0"/>
      <w:autoSpaceDN w:val="0"/>
      <w:adjustRightInd w:val="0"/>
    </w:pPr>
    <w:rPr>
      <w:rFonts w:ascii="黑体" w:eastAsia="黑体" w:cs="黑体"/>
      <w:color w:val="000000"/>
      <w:sz w:val="24"/>
      <w:szCs w:val="24"/>
    </w:rPr>
  </w:style>
  <w:style w:type="character" w:styleId="affffd">
    <w:name w:val="annotation reference"/>
    <w:uiPriority w:val="99"/>
    <w:semiHidden/>
    <w:unhideWhenUsed/>
    <w:rsid w:val="00327E1D"/>
    <w:rPr>
      <w:sz w:val="21"/>
      <w:szCs w:val="21"/>
    </w:rPr>
  </w:style>
  <w:style w:type="paragraph" w:styleId="affffe">
    <w:name w:val="annotation text"/>
    <w:basedOn w:val="a2"/>
    <w:link w:val="Charb"/>
    <w:semiHidden/>
    <w:unhideWhenUsed/>
    <w:rsid w:val="00327E1D"/>
    <w:pPr>
      <w:tabs>
        <w:tab w:val="clear" w:pos="360"/>
        <w:tab w:val="num" w:pos="920"/>
      </w:tabs>
      <w:ind w:left="920" w:hanging="500"/>
      <w:jc w:val="left"/>
    </w:pPr>
  </w:style>
  <w:style w:type="character" w:customStyle="1" w:styleId="Charb">
    <w:name w:val="批注文字 Char"/>
    <w:link w:val="affffe"/>
    <w:semiHidden/>
    <w:rsid w:val="00327E1D"/>
    <w:rPr>
      <w:kern w:val="2"/>
      <w:sz w:val="21"/>
      <w:szCs w:val="24"/>
    </w:rPr>
  </w:style>
  <w:style w:type="paragraph" w:styleId="afffff">
    <w:name w:val="annotation subject"/>
    <w:basedOn w:val="affffe"/>
    <w:next w:val="affffe"/>
    <w:link w:val="Charc"/>
    <w:uiPriority w:val="99"/>
    <w:semiHidden/>
    <w:unhideWhenUsed/>
    <w:rsid w:val="00327E1D"/>
    <w:rPr>
      <w:b/>
      <w:bCs/>
    </w:rPr>
  </w:style>
  <w:style w:type="character" w:customStyle="1" w:styleId="Charc">
    <w:name w:val="批注主题 Char"/>
    <w:link w:val="afffff"/>
    <w:uiPriority w:val="99"/>
    <w:semiHidden/>
    <w:rsid w:val="00327E1D"/>
    <w:rPr>
      <w:b/>
      <w:bCs/>
      <w:kern w:val="2"/>
      <w:sz w:val="21"/>
      <w:szCs w:val="24"/>
    </w:rPr>
  </w:style>
  <w:style w:type="paragraph" w:styleId="afffff0">
    <w:name w:val="Revision"/>
    <w:hidden/>
    <w:uiPriority w:val="99"/>
    <w:semiHidden/>
    <w:rsid w:val="00327E1D"/>
    <w:rPr>
      <w:kern w:val="2"/>
      <w:sz w:val="21"/>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pPr>
      <w:widowControl w:val="0"/>
      <w:jc w:val="both"/>
    </w:pPr>
  </w:style>
  <w:style w:type="character" w:default="1" w:styleId="af0">
    <w:name w:val="Default Paragraph Font"/>
    <w:uiPriority w:val="1"/>
    <w:semiHidden/>
    <w:unhideWhenUsed/>
  </w:style>
  <w:style w:type="table" w:default="1" w:styleId="af1">
    <w:name w:val="Normal Table"/>
    <w:uiPriority w:val="99"/>
    <w:semiHidden/>
    <w:unhideWhenUsed/>
    <w:tblPr>
      <w:tblInd w:w="0" w:type="dxa"/>
      <w:tblCellMar>
        <w:top w:w="0" w:type="dxa"/>
        <w:left w:w="108" w:type="dxa"/>
        <w:bottom w:w="0" w:type="dxa"/>
        <w:right w:w="108" w:type="dxa"/>
      </w:tblCellMar>
    </w:tblPr>
  </w:style>
  <w:style w:type="numbering" w:default="1" w:styleId="af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866288947">
      <w:marLeft w:val="0"/>
      <w:marRight w:val="0"/>
      <w:marTop w:val="0"/>
      <w:marBottom w:val="0"/>
      <w:divBdr>
        <w:top w:val="none" w:sz="0" w:space="0" w:color="auto"/>
        <w:left w:val="none" w:sz="0" w:space="0" w:color="auto"/>
        <w:bottom w:val="none" w:sz="0" w:space="0" w:color="auto"/>
        <w:right w:val="none" w:sz="0" w:space="0" w:color="auto"/>
      </w:divBdr>
      <w:divsChild>
        <w:div w:id="1866288946">
          <w:marLeft w:val="0"/>
          <w:marRight w:val="0"/>
          <w:marTop w:val="0"/>
          <w:marBottom w:val="0"/>
          <w:divBdr>
            <w:top w:val="none" w:sz="0" w:space="0" w:color="auto"/>
            <w:left w:val="none" w:sz="0" w:space="0" w:color="auto"/>
            <w:bottom w:val="none" w:sz="0" w:space="0" w:color="auto"/>
            <w:right w:val="none" w:sz="0" w:space="0" w:color="auto"/>
          </w:divBdr>
          <w:divsChild>
            <w:div w:id="1866288948">
              <w:marLeft w:val="0"/>
              <w:marRight w:val="0"/>
              <w:marTop w:val="0"/>
              <w:marBottom w:val="0"/>
              <w:divBdr>
                <w:top w:val="none" w:sz="0" w:space="0" w:color="auto"/>
                <w:left w:val="none" w:sz="0" w:space="0" w:color="auto"/>
                <w:bottom w:val="none" w:sz="0" w:space="0" w:color="auto"/>
                <w:right w:val="none" w:sz="0" w:space="0" w:color="auto"/>
              </w:divBdr>
            </w:div>
            <w:div w:id="1866288950">
              <w:marLeft w:val="0"/>
              <w:marRight w:val="0"/>
              <w:marTop w:val="0"/>
              <w:marBottom w:val="0"/>
              <w:divBdr>
                <w:top w:val="none" w:sz="0" w:space="0" w:color="auto"/>
                <w:left w:val="none" w:sz="0" w:space="0" w:color="auto"/>
                <w:bottom w:val="none" w:sz="0" w:space="0" w:color="auto"/>
                <w:right w:val="none" w:sz="0" w:space="0" w:color="auto"/>
              </w:divBdr>
            </w:div>
            <w:div w:id="1866288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6288949">
      <w:marLeft w:val="0"/>
      <w:marRight w:val="0"/>
      <w:marTop w:val="0"/>
      <w:marBottom w:val="0"/>
      <w:divBdr>
        <w:top w:val="none" w:sz="0" w:space="0" w:color="auto"/>
        <w:left w:val="none" w:sz="0" w:space="0" w:color="auto"/>
        <w:bottom w:val="none" w:sz="0" w:space="0" w:color="auto"/>
        <w:right w:val="none" w:sz="0" w:space="0" w:color="auto"/>
      </w:divBdr>
    </w:div>
    <w:div w:id="186628895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oleObject" Target="embeddings/oleObject1.bin"/><Relationship Id="rId26" Type="http://schemas.microsoft.com/office/2007/relationships/stylesWithEffects" Target="stylesWithEffects.xml"/><Relationship Id="rId3" Type="http://schemas.openxmlformats.org/officeDocument/2006/relationships/styles" Target="styles.xml"/><Relationship Id="rId21" Type="http://schemas.openxmlformats.org/officeDocument/2006/relationships/header" Target="header5.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image" Target="media/image1.wmf"/><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oleObject" Target="embeddings/oleObject3.bin"/><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footer" Target="footer7.xml"/><Relationship Id="rId10" Type="http://schemas.openxmlformats.org/officeDocument/2006/relationships/footer" Target="footer1.xml"/><Relationship Id="rId19" Type="http://schemas.openxmlformats.org/officeDocument/2006/relationships/oleObject" Target="embeddings/oleObject2.bin"/><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footer" Target="footer6.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TDS2\tds2.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4AE91B-4D82-4ADC-A815-ED2A3F01BC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tds2.dot</Template>
  <TotalTime>2701</TotalTime>
  <Pages>1</Pages>
  <Words>1074</Words>
  <Characters>6126</Characters>
  <Application>Microsoft Office Word</Application>
  <DocSecurity>0</DocSecurity>
  <Lines>51</Lines>
  <Paragraphs>14</Paragraphs>
  <ScaleCrop>false</ScaleCrop>
  <Company>CNIS</Company>
  <LinksUpToDate>false</LinksUpToDate>
  <CharactersWithSpaces>7186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标准名称</dc:title>
  <dc:subject/>
  <dc:creator>hong</dc:creator>
  <cp:keywords/>
  <dc:description/>
  <cp:lastModifiedBy>YXY</cp:lastModifiedBy>
  <cp:revision>73</cp:revision>
  <cp:lastPrinted>2016-03-24T02:48:00Z</cp:lastPrinted>
  <dcterms:created xsi:type="dcterms:W3CDTF">2016-03-24T03:37:00Z</dcterms:created>
  <dcterms:modified xsi:type="dcterms:W3CDTF">2016-05-30T01:41:00Z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DS属性">
    <vt:lpwstr>TDS 2.0 Document</vt:lpwstr>
  </property>
</Properties>
</file>